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675"/>
        <w:gridCol w:w="5072"/>
      </w:tblGrid>
      <w:tr w:rsidR="005A27E4" w:rsidRPr="0065412E" w14:paraId="078524D5" w14:textId="77777777" w:rsidTr="00383549">
        <w:tc>
          <w:tcPr>
            <w:tcW w:w="4927" w:type="dxa"/>
          </w:tcPr>
          <w:p w14:paraId="5C9051B5" w14:textId="77777777" w:rsidR="005A27E4" w:rsidRPr="0065412E" w:rsidRDefault="005A27E4" w:rsidP="00396848">
            <w:pPr>
              <w:ind w:firstLine="851"/>
              <w:contextualSpacing/>
              <w:rPr>
                <w:sz w:val="22"/>
                <w:szCs w:val="22"/>
              </w:rPr>
            </w:pPr>
          </w:p>
        </w:tc>
        <w:tc>
          <w:tcPr>
            <w:tcW w:w="5280" w:type="dxa"/>
          </w:tcPr>
          <w:p w14:paraId="279B68EB" w14:textId="77777777" w:rsidR="005A27E4" w:rsidRPr="0065412E" w:rsidRDefault="004515E9" w:rsidP="00396848">
            <w:pPr>
              <w:tabs>
                <w:tab w:val="left" w:pos="0"/>
              </w:tabs>
              <w:ind w:firstLine="851"/>
              <w:contextualSpacing/>
              <w:jc w:val="right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Приложение</w:t>
            </w:r>
          </w:p>
          <w:p w14:paraId="1014C2E2" w14:textId="77777777" w:rsidR="005A27E4" w:rsidRPr="000C4B40" w:rsidRDefault="005A27E4" w:rsidP="000C4B40">
            <w:pPr>
              <w:tabs>
                <w:tab w:val="left" w:pos="0"/>
              </w:tabs>
              <w:ind w:firstLine="851"/>
              <w:contextualSpacing/>
              <w:jc w:val="right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 приказу от</w:t>
            </w:r>
            <w:r w:rsidR="00846F93" w:rsidRPr="0065412E">
              <w:rPr>
                <w:sz w:val="22"/>
                <w:szCs w:val="22"/>
              </w:rPr>
              <w:t xml:space="preserve"> </w:t>
            </w:r>
            <w:r w:rsidR="000C4B40" w:rsidRPr="000C4B40">
              <w:rPr>
                <w:sz w:val="22"/>
                <w:szCs w:val="22"/>
                <w:u w:val="single"/>
              </w:rPr>
              <w:t>16.01.2024 г.</w:t>
            </w:r>
            <w:r w:rsidR="00365E08" w:rsidRPr="000C4B40">
              <w:rPr>
                <w:sz w:val="22"/>
                <w:szCs w:val="22"/>
                <w:u w:val="single"/>
              </w:rPr>
              <w:t xml:space="preserve"> </w:t>
            </w:r>
            <w:r w:rsidRPr="000C4B40">
              <w:rPr>
                <w:sz w:val="22"/>
                <w:szCs w:val="22"/>
                <w:u w:val="single"/>
              </w:rPr>
              <w:t>№</w:t>
            </w:r>
            <w:r w:rsidR="008F2542" w:rsidRPr="000C4B40">
              <w:rPr>
                <w:sz w:val="22"/>
                <w:szCs w:val="22"/>
                <w:u w:val="single"/>
              </w:rPr>
              <w:t xml:space="preserve"> </w:t>
            </w:r>
            <w:r w:rsidR="000C4B40" w:rsidRPr="000C4B40">
              <w:rPr>
                <w:sz w:val="22"/>
                <w:szCs w:val="22"/>
                <w:u w:val="single"/>
              </w:rPr>
              <w:t>27</w:t>
            </w:r>
          </w:p>
        </w:tc>
      </w:tr>
    </w:tbl>
    <w:p w14:paraId="19E2B2DB" w14:textId="77777777" w:rsidR="00365E08" w:rsidRPr="0065412E" w:rsidRDefault="00365E08" w:rsidP="00396848">
      <w:pPr>
        <w:ind w:left="-709" w:right="-165" w:firstLine="851"/>
        <w:contextualSpacing/>
        <w:jc w:val="center"/>
        <w:outlineLvl w:val="0"/>
        <w:rPr>
          <w:rFonts w:eastAsia="Times New Roman"/>
          <w:b/>
          <w:bCs/>
          <w:kern w:val="36"/>
          <w:sz w:val="22"/>
          <w:szCs w:val="22"/>
        </w:rPr>
      </w:pPr>
    </w:p>
    <w:p w14:paraId="28F44D3B" w14:textId="77777777" w:rsidR="00383549" w:rsidRPr="0065412E" w:rsidRDefault="008F2542" w:rsidP="00396848">
      <w:pPr>
        <w:ind w:right="-2"/>
        <w:contextualSpacing/>
        <w:jc w:val="center"/>
        <w:outlineLvl w:val="0"/>
        <w:rPr>
          <w:rFonts w:eastAsia="Times New Roman"/>
          <w:b/>
          <w:bCs/>
          <w:kern w:val="36"/>
        </w:rPr>
      </w:pPr>
      <w:r w:rsidRPr="0065412E">
        <w:rPr>
          <w:rFonts w:eastAsia="Times New Roman"/>
          <w:b/>
          <w:bCs/>
          <w:kern w:val="36"/>
        </w:rPr>
        <w:t xml:space="preserve">Положение </w:t>
      </w:r>
    </w:p>
    <w:p w14:paraId="3F43A9D3" w14:textId="77777777" w:rsidR="004A4E9E" w:rsidRDefault="008F2542" w:rsidP="00396848">
      <w:pPr>
        <w:ind w:right="-2"/>
        <w:contextualSpacing/>
        <w:jc w:val="center"/>
        <w:outlineLvl w:val="0"/>
        <w:rPr>
          <w:rFonts w:eastAsia="Times New Roman"/>
          <w:b/>
          <w:bCs/>
          <w:kern w:val="36"/>
        </w:rPr>
      </w:pPr>
      <w:r w:rsidRPr="0065412E">
        <w:rPr>
          <w:rFonts w:eastAsia="Times New Roman"/>
          <w:b/>
          <w:bCs/>
          <w:kern w:val="36"/>
        </w:rPr>
        <w:t xml:space="preserve">о порядке </w:t>
      </w:r>
      <w:r w:rsidR="00FC284B">
        <w:rPr>
          <w:rFonts w:eastAsia="Times New Roman"/>
          <w:b/>
          <w:bCs/>
          <w:kern w:val="36"/>
        </w:rPr>
        <w:t xml:space="preserve">формирования и </w:t>
      </w:r>
      <w:r w:rsidRPr="0065412E">
        <w:rPr>
          <w:rFonts w:eastAsia="Times New Roman"/>
          <w:b/>
          <w:bCs/>
          <w:kern w:val="36"/>
        </w:rPr>
        <w:t xml:space="preserve">ведения реестра организаций отдыха </w:t>
      </w:r>
      <w:r w:rsidR="00AC6A11" w:rsidRPr="0065412E">
        <w:rPr>
          <w:rFonts w:eastAsia="Times New Roman"/>
          <w:b/>
          <w:bCs/>
          <w:kern w:val="36"/>
        </w:rPr>
        <w:t xml:space="preserve">детей </w:t>
      </w:r>
    </w:p>
    <w:p w14:paraId="21D6D1E1" w14:textId="77777777" w:rsidR="00383549" w:rsidRDefault="008F2542" w:rsidP="00396848">
      <w:pPr>
        <w:ind w:right="-2"/>
        <w:contextualSpacing/>
        <w:jc w:val="center"/>
        <w:outlineLvl w:val="0"/>
        <w:rPr>
          <w:rFonts w:eastAsia="Times New Roman"/>
          <w:b/>
          <w:bCs/>
          <w:kern w:val="36"/>
        </w:rPr>
      </w:pPr>
      <w:r w:rsidRPr="0065412E">
        <w:rPr>
          <w:rFonts w:eastAsia="Times New Roman"/>
          <w:b/>
          <w:bCs/>
          <w:kern w:val="36"/>
        </w:rPr>
        <w:t xml:space="preserve">и </w:t>
      </w:r>
      <w:r w:rsidR="00AC6A11" w:rsidRPr="0065412E">
        <w:rPr>
          <w:rFonts w:eastAsia="Times New Roman"/>
          <w:b/>
          <w:bCs/>
          <w:kern w:val="36"/>
        </w:rPr>
        <w:t>их оздоровления</w:t>
      </w:r>
      <w:r w:rsidR="00FC284B">
        <w:rPr>
          <w:rFonts w:eastAsia="Times New Roman"/>
          <w:b/>
          <w:bCs/>
          <w:kern w:val="36"/>
        </w:rPr>
        <w:t xml:space="preserve"> </w:t>
      </w:r>
      <w:r w:rsidR="004515E9" w:rsidRPr="0065412E">
        <w:rPr>
          <w:rFonts w:eastAsia="Times New Roman"/>
          <w:b/>
          <w:bCs/>
          <w:kern w:val="36"/>
        </w:rPr>
        <w:t>в</w:t>
      </w:r>
      <w:r w:rsidR="00AC6A11" w:rsidRPr="0065412E">
        <w:rPr>
          <w:rFonts w:eastAsia="Times New Roman"/>
          <w:b/>
          <w:bCs/>
          <w:kern w:val="36"/>
        </w:rPr>
        <w:t xml:space="preserve"> </w:t>
      </w:r>
      <w:r w:rsidR="00AC30AC" w:rsidRPr="0065412E">
        <w:rPr>
          <w:rFonts w:eastAsia="Times New Roman"/>
          <w:b/>
          <w:bCs/>
          <w:kern w:val="36"/>
        </w:rPr>
        <w:t>Брянской области</w:t>
      </w:r>
      <w:r w:rsidR="00BF4BA2">
        <w:rPr>
          <w:rFonts w:eastAsia="Times New Roman"/>
          <w:b/>
          <w:bCs/>
          <w:kern w:val="36"/>
        </w:rPr>
        <w:t xml:space="preserve"> </w:t>
      </w:r>
    </w:p>
    <w:p w14:paraId="493E707E" w14:textId="77777777" w:rsidR="0065412E" w:rsidRPr="0065412E" w:rsidRDefault="0065412E" w:rsidP="00396848">
      <w:pPr>
        <w:ind w:right="-2"/>
        <w:contextualSpacing/>
        <w:jc w:val="center"/>
        <w:outlineLvl w:val="0"/>
        <w:rPr>
          <w:rFonts w:eastAsia="Times New Roman"/>
          <w:b/>
          <w:bCs/>
          <w:kern w:val="36"/>
        </w:rPr>
      </w:pPr>
    </w:p>
    <w:p w14:paraId="7B6E5DBF" w14:textId="77777777" w:rsidR="00383549" w:rsidRDefault="008F2542" w:rsidP="00396848">
      <w:pPr>
        <w:ind w:right="-165"/>
        <w:contextualSpacing/>
        <w:jc w:val="center"/>
        <w:rPr>
          <w:rFonts w:eastAsia="Times New Roman"/>
          <w:b/>
        </w:rPr>
      </w:pPr>
      <w:r w:rsidRPr="0065412E">
        <w:rPr>
          <w:rFonts w:eastAsia="Times New Roman"/>
          <w:b/>
          <w:lang w:val="en-US"/>
        </w:rPr>
        <w:t>I</w:t>
      </w:r>
      <w:r w:rsidR="0065412E">
        <w:rPr>
          <w:rFonts w:eastAsia="Times New Roman"/>
          <w:b/>
        </w:rPr>
        <w:t>.</w:t>
      </w:r>
      <w:r w:rsidR="0065412E">
        <w:rPr>
          <w:rFonts w:eastAsia="Times New Roman"/>
          <w:b/>
        </w:rPr>
        <w:tab/>
      </w:r>
      <w:r w:rsidRPr="0065412E">
        <w:rPr>
          <w:rFonts w:eastAsia="Times New Roman"/>
          <w:b/>
        </w:rPr>
        <w:t>Общие положения</w:t>
      </w:r>
    </w:p>
    <w:p w14:paraId="540F6FA2" w14:textId="77777777" w:rsidR="00C007CB" w:rsidRPr="0065412E" w:rsidRDefault="00C007CB" w:rsidP="00396848">
      <w:pPr>
        <w:ind w:right="-165"/>
        <w:contextualSpacing/>
        <w:jc w:val="center"/>
        <w:rPr>
          <w:rFonts w:eastAsia="Times New Roman"/>
          <w:b/>
        </w:rPr>
      </w:pPr>
    </w:p>
    <w:p w14:paraId="6F3A6E71" w14:textId="77777777" w:rsidR="005A64E7" w:rsidRDefault="00300193" w:rsidP="00396848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 w:rsidRPr="00374A53">
        <w:rPr>
          <w:rFonts w:eastAsia="Times New Roman"/>
          <w:sz w:val="22"/>
          <w:szCs w:val="22"/>
        </w:rPr>
        <w:t>1.</w:t>
      </w:r>
      <w:r w:rsidRPr="00374A53">
        <w:rPr>
          <w:rFonts w:eastAsia="Times New Roman"/>
          <w:sz w:val="22"/>
          <w:szCs w:val="22"/>
        </w:rPr>
        <w:tab/>
      </w:r>
      <w:r w:rsidR="008F2542" w:rsidRPr="00374A53">
        <w:rPr>
          <w:rFonts w:eastAsia="Times New Roman"/>
          <w:sz w:val="22"/>
          <w:szCs w:val="22"/>
        </w:rPr>
        <w:t>Настоящее Полож</w:t>
      </w:r>
      <w:r w:rsidR="00A608AE" w:rsidRPr="00374A53">
        <w:rPr>
          <w:rFonts w:eastAsia="Times New Roman"/>
          <w:sz w:val="22"/>
          <w:szCs w:val="22"/>
        </w:rPr>
        <w:t>ение, разработанное в соответствии</w:t>
      </w:r>
      <w:r w:rsidR="008F2542" w:rsidRPr="00374A53">
        <w:rPr>
          <w:rFonts w:eastAsia="Times New Roman"/>
          <w:sz w:val="22"/>
          <w:szCs w:val="22"/>
        </w:rPr>
        <w:t xml:space="preserve"> </w:t>
      </w:r>
      <w:r w:rsidR="00445706">
        <w:rPr>
          <w:rFonts w:eastAsia="Times New Roman"/>
          <w:sz w:val="22"/>
          <w:szCs w:val="22"/>
        </w:rPr>
        <w:t xml:space="preserve">с </w:t>
      </w:r>
      <w:r w:rsidR="000E0BB8" w:rsidRPr="00374A53">
        <w:rPr>
          <w:rFonts w:eastAsia="Times New Roman"/>
          <w:sz w:val="22"/>
          <w:szCs w:val="22"/>
        </w:rPr>
        <w:t>Федеральн</w:t>
      </w:r>
      <w:r w:rsidR="005B08CC">
        <w:rPr>
          <w:rFonts w:eastAsia="Times New Roman"/>
          <w:sz w:val="22"/>
          <w:szCs w:val="22"/>
        </w:rPr>
        <w:t>ыми законами</w:t>
      </w:r>
      <w:r w:rsidR="000E0BB8" w:rsidRPr="00374A53">
        <w:rPr>
          <w:rFonts w:eastAsia="Times New Roman"/>
          <w:sz w:val="22"/>
          <w:szCs w:val="22"/>
        </w:rPr>
        <w:t xml:space="preserve"> </w:t>
      </w:r>
      <w:r w:rsidR="00596B86" w:rsidRPr="00374A53">
        <w:rPr>
          <w:rFonts w:eastAsia="Times New Roman"/>
          <w:sz w:val="22"/>
          <w:szCs w:val="22"/>
        </w:rPr>
        <w:t xml:space="preserve">                 </w:t>
      </w:r>
      <w:r w:rsidR="000E0BB8" w:rsidRPr="00374A53">
        <w:rPr>
          <w:rFonts w:eastAsia="Times New Roman"/>
          <w:sz w:val="22"/>
          <w:szCs w:val="22"/>
        </w:rPr>
        <w:t>от 24 июля 1998 г. № 124-ФЗ «Об основных гарантиях прав ребенка в Российской</w:t>
      </w:r>
      <w:r w:rsidR="00A608AE" w:rsidRPr="00374A53">
        <w:rPr>
          <w:rFonts w:eastAsia="Times New Roman"/>
          <w:sz w:val="22"/>
          <w:szCs w:val="22"/>
        </w:rPr>
        <w:t xml:space="preserve"> </w:t>
      </w:r>
      <w:r w:rsidR="000E0BB8" w:rsidRPr="00374A53">
        <w:rPr>
          <w:rFonts w:eastAsia="Times New Roman"/>
          <w:sz w:val="22"/>
          <w:szCs w:val="22"/>
        </w:rPr>
        <w:t>Федерации</w:t>
      </w:r>
      <w:proofErr w:type="gramStart"/>
      <w:r w:rsidR="000E0BB8" w:rsidRPr="00374A53">
        <w:rPr>
          <w:rFonts w:eastAsia="Times New Roman"/>
          <w:sz w:val="22"/>
          <w:szCs w:val="22"/>
        </w:rPr>
        <w:t xml:space="preserve">», </w:t>
      </w:r>
      <w:r w:rsidR="005B08CC">
        <w:rPr>
          <w:rFonts w:eastAsia="Times New Roman"/>
          <w:sz w:val="22"/>
          <w:szCs w:val="22"/>
        </w:rPr>
        <w:t xml:space="preserve">  </w:t>
      </w:r>
      <w:proofErr w:type="gramEnd"/>
      <w:r w:rsidR="005B08CC">
        <w:rPr>
          <w:rFonts w:eastAsia="Times New Roman"/>
          <w:sz w:val="22"/>
          <w:szCs w:val="22"/>
        </w:rPr>
        <w:t xml:space="preserve">   </w:t>
      </w:r>
      <w:r w:rsidR="004515E9" w:rsidRPr="00374A53">
        <w:rPr>
          <w:rFonts w:eastAsia="Times New Roman"/>
          <w:sz w:val="22"/>
          <w:szCs w:val="22"/>
        </w:rPr>
        <w:t xml:space="preserve">№ 336 от 16 октября </w:t>
      </w:r>
      <w:smartTag w:uri="urn:schemas-microsoft-com:office:smarttags" w:element="metricconverter">
        <w:smartTagPr>
          <w:attr w:name="ProductID" w:val="2019 г"/>
        </w:smartTagPr>
        <w:r w:rsidR="004515E9" w:rsidRPr="00374A53">
          <w:rPr>
            <w:rFonts w:eastAsia="Times New Roman"/>
            <w:sz w:val="22"/>
            <w:szCs w:val="22"/>
          </w:rPr>
          <w:t>2019 г</w:t>
        </w:r>
      </w:smartTag>
      <w:r w:rsidR="004515E9" w:rsidRPr="00374A53">
        <w:rPr>
          <w:rFonts w:eastAsia="Times New Roman"/>
          <w:sz w:val="22"/>
          <w:szCs w:val="22"/>
        </w:rPr>
        <w:t>. «О внесении изменений в отдельные законодательные акты в части совершенствования государственного регулирования организации отдых</w:t>
      </w:r>
      <w:r w:rsidR="005B08CC">
        <w:rPr>
          <w:rFonts w:eastAsia="Times New Roman"/>
          <w:sz w:val="22"/>
          <w:szCs w:val="22"/>
        </w:rPr>
        <w:t>а и оздоровления детей», приказом</w:t>
      </w:r>
      <w:r w:rsidR="004515E9" w:rsidRPr="00374A53">
        <w:rPr>
          <w:rFonts w:eastAsia="Times New Roman"/>
          <w:sz w:val="22"/>
          <w:szCs w:val="22"/>
        </w:rPr>
        <w:t xml:space="preserve"> Министерства просвещения Российской Федерации № 570 от 21 октября </w:t>
      </w:r>
      <w:smartTag w:uri="urn:schemas-microsoft-com:office:smarttags" w:element="metricconverter">
        <w:smartTagPr>
          <w:attr w:name="ProductID" w:val="2019 г"/>
        </w:smartTagPr>
        <w:r w:rsidR="004515E9" w:rsidRPr="00374A53">
          <w:rPr>
            <w:rFonts w:eastAsia="Times New Roman"/>
            <w:sz w:val="22"/>
            <w:szCs w:val="22"/>
          </w:rPr>
          <w:t>2019 г</w:t>
        </w:r>
      </w:smartTag>
      <w:r w:rsidR="004515E9" w:rsidRPr="00374A53">
        <w:rPr>
          <w:rFonts w:eastAsia="Times New Roman"/>
          <w:sz w:val="22"/>
          <w:szCs w:val="22"/>
        </w:rPr>
        <w:t>.</w:t>
      </w:r>
      <w:r w:rsidR="00596B86" w:rsidRPr="00374A53">
        <w:rPr>
          <w:rFonts w:eastAsia="Times New Roman"/>
          <w:sz w:val="22"/>
          <w:szCs w:val="22"/>
        </w:rPr>
        <w:t xml:space="preserve"> </w:t>
      </w:r>
      <w:r w:rsidR="005B08CC">
        <w:rPr>
          <w:rFonts w:eastAsia="Times New Roman"/>
          <w:sz w:val="22"/>
          <w:szCs w:val="22"/>
        </w:rPr>
        <w:t xml:space="preserve">         </w:t>
      </w:r>
      <w:r w:rsidR="004515E9" w:rsidRPr="00374A53">
        <w:rPr>
          <w:rFonts w:eastAsia="Times New Roman"/>
          <w:sz w:val="22"/>
          <w:szCs w:val="22"/>
        </w:rPr>
        <w:t xml:space="preserve">«Об утверждении общих принципов формирования и ведения реестров организаций отдыха детей и их оздоровления, а также типового реестра организаций отдыха детей и их оздоровления», методическими рекомендациями Министерства образования и науки Российской Федерации </w:t>
      </w:r>
      <w:r w:rsidR="005B08CC">
        <w:rPr>
          <w:rFonts w:eastAsia="Times New Roman"/>
          <w:sz w:val="22"/>
          <w:szCs w:val="22"/>
        </w:rPr>
        <w:t xml:space="preserve">        </w:t>
      </w:r>
      <w:r w:rsidR="004515E9" w:rsidRPr="00374A53">
        <w:rPr>
          <w:rFonts w:eastAsia="Times New Roman"/>
          <w:sz w:val="22"/>
          <w:szCs w:val="22"/>
        </w:rPr>
        <w:t xml:space="preserve">от 20 июля </w:t>
      </w:r>
      <w:smartTag w:uri="urn:schemas-microsoft-com:office:smarttags" w:element="metricconverter">
        <w:smartTagPr>
          <w:attr w:name="ProductID" w:val="2017 г"/>
        </w:smartTagPr>
        <w:r w:rsidR="004515E9" w:rsidRPr="00374A53">
          <w:rPr>
            <w:rFonts w:eastAsia="Times New Roman"/>
            <w:sz w:val="22"/>
            <w:szCs w:val="22"/>
          </w:rPr>
          <w:t>2017 г</w:t>
        </w:r>
      </w:smartTag>
      <w:r w:rsidR="004515E9" w:rsidRPr="00374A53">
        <w:rPr>
          <w:rFonts w:eastAsia="Times New Roman"/>
          <w:sz w:val="22"/>
          <w:szCs w:val="22"/>
        </w:rPr>
        <w:t>. № ПЗ-818/09 по обеспечению организации отдыха и оздоровления детей</w:t>
      </w:r>
      <w:r w:rsidR="008F2542" w:rsidRPr="00374A53">
        <w:rPr>
          <w:rFonts w:eastAsia="Times New Roman"/>
          <w:sz w:val="22"/>
          <w:szCs w:val="22"/>
        </w:rPr>
        <w:t>, определяет</w:t>
      </w:r>
      <w:r w:rsidR="00101A96">
        <w:rPr>
          <w:rFonts w:eastAsia="Times New Roman"/>
          <w:sz w:val="22"/>
          <w:szCs w:val="22"/>
        </w:rPr>
        <w:t xml:space="preserve"> </w:t>
      </w:r>
      <w:r w:rsidR="008F2542" w:rsidRPr="0065412E">
        <w:rPr>
          <w:rFonts w:eastAsia="Times New Roman"/>
          <w:sz w:val="22"/>
          <w:szCs w:val="22"/>
        </w:rPr>
        <w:t xml:space="preserve">порядок </w:t>
      </w:r>
      <w:r w:rsidR="00A91379">
        <w:rPr>
          <w:rFonts w:eastAsia="Times New Roman"/>
          <w:sz w:val="22"/>
          <w:szCs w:val="22"/>
        </w:rPr>
        <w:t xml:space="preserve">формирования и </w:t>
      </w:r>
      <w:r w:rsidR="008F2542" w:rsidRPr="0065412E">
        <w:rPr>
          <w:rFonts w:eastAsia="Times New Roman"/>
          <w:sz w:val="22"/>
          <w:szCs w:val="22"/>
        </w:rPr>
        <w:t xml:space="preserve">ведения реестра организаций отдыха </w:t>
      </w:r>
      <w:r w:rsidR="002D3BC5" w:rsidRPr="0065412E">
        <w:rPr>
          <w:rFonts w:eastAsia="Times New Roman"/>
          <w:sz w:val="22"/>
          <w:szCs w:val="22"/>
        </w:rPr>
        <w:t xml:space="preserve">детей и </w:t>
      </w:r>
      <w:r w:rsidR="008F2542" w:rsidRPr="0065412E">
        <w:rPr>
          <w:rFonts w:eastAsia="Times New Roman"/>
          <w:sz w:val="22"/>
          <w:szCs w:val="22"/>
        </w:rPr>
        <w:t>и</w:t>
      </w:r>
      <w:r w:rsidR="002D3BC5" w:rsidRPr="0065412E">
        <w:rPr>
          <w:rFonts w:eastAsia="Times New Roman"/>
          <w:sz w:val="22"/>
          <w:szCs w:val="22"/>
        </w:rPr>
        <w:t>х оздоровления</w:t>
      </w:r>
      <w:r w:rsidR="00374A53">
        <w:rPr>
          <w:rFonts w:eastAsia="Times New Roman"/>
          <w:sz w:val="22"/>
          <w:szCs w:val="22"/>
        </w:rPr>
        <w:t xml:space="preserve"> в Брянской области</w:t>
      </w:r>
      <w:r w:rsidR="00387DE7">
        <w:rPr>
          <w:rFonts w:eastAsia="Times New Roman"/>
          <w:sz w:val="22"/>
          <w:szCs w:val="22"/>
        </w:rPr>
        <w:t xml:space="preserve"> </w:t>
      </w:r>
      <w:r w:rsidR="0000312D" w:rsidRPr="0065412E">
        <w:rPr>
          <w:rFonts w:eastAsia="Times New Roman"/>
          <w:sz w:val="22"/>
          <w:szCs w:val="22"/>
        </w:rPr>
        <w:t xml:space="preserve">(далее – </w:t>
      </w:r>
      <w:r w:rsidR="002B72D6">
        <w:rPr>
          <w:rFonts w:eastAsia="Times New Roman"/>
          <w:sz w:val="22"/>
          <w:szCs w:val="22"/>
        </w:rPr>
        <w:t>р</w:t>
      </w:r>
      <w:r w:rsidR="008F2542" w:rsidRPr="0065412E">
        <w:rPr>
          <w:rFonts w:eastAsia="Times New Roman"/>
          <w:sz w:val="22"/>
          <w:szCs w:val="22"/>
        </w:rPr>
        <w:t>еестр)</w:t>
      </w:r>
      <w:r w:rsidR="00B711B4">
        <w:rPr>
          <w:rFonts w:eastAsia="Times New Roman"/>
          <w:sz w:val="22"/>
          <w:szCs w:val="22"/>
        </w:rPr>
        <w:t>, структуру и состав включаемых в него сведений.</w:t>
      </w:r>
    </w:p>
    <w:p w14:paraId="2FABE807" w14:textId="77777777" w:rsidR="00314929" w:rsidRPr="00B711B4" w:rsidRDefault="00300193" w:rsidP="00396848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 w:rsidRPr="008922DD">
        <w:rPr>
          <w:rFonts w:eastAsia="Times New Roman"/>
          <w:color w:val="000000"/>
          <w:sz w:val="22"/>
          <w:szCs w:val="22"/>
        </w:rPr>
        <w:t>2.</w:t>
      </w:r>
      <w:r w:rsidRPr="008922DD">
        <w:rPr>
          <w:rFonts w:eastAsia="Times New Roman"/>
          <w:color w:val="000000"/>
          <w:sz w:val="22"/>
          <w:szCs w:val="22"/>
        </w:rPr>
        <w:tab/>
      </w:r>
      <w:r w:rsidR="0000312D" w:rsidRPr="008922DD">
        <w:rPr>
          <w:rFonts w:eastAsia="Times New Roman"/>
          <w:color w:val="000000"/>
          <w:sz w:val="22"/>
          <w:szCs w:val="22"/>
        </w:rPr>
        <w:t xml:space="preserve">Реестр – </w:t>
      </w:r>
      <w:r w:rsidR="00314929" w:rsidRPr="008922DD">
        <w:rPr>
          <w:rFonts w:eastAsia="Times New Roman"/>
          <w:color w:val="000000"/>
          <w:sz w:val="22"/>
          <w:szCs w:val="22"/>
        </w:rPr>
        <w:t>документ (информационный</w:t>
      </w:r>
      <w:r w:rsidR="002E3599" w:rsidRPr="008922DD">
        <w:rPr>
          <w:rFonts w:eastAsia="Times New Roman"/>
          <w:color w:val="000000"/>
          <w:sz w:val="22"/>
          <w:szCs w:val="22"/>
        </w:rPr>
        <w:t xml:space="preserve"> ресурс), содержащий сведения                              об организациях отдыха детей и их оздоровления – организациях (независимо от их организационно-правовых форм) сезонного или круглогодичного действия, стационарного             и (или) нестационарного типа, с круглосуточным или </w:t>
      </w:r>
      <w:r w:rsidR="00553FEC">
        <w:rPr>
          <w:rFonts w:eastAsia="Times New Roman"/>
          <w:color w:val="000000"/>
          <w:sz w:val="22"/>
          <w:szCs w:val="22"/>
        </w:rPr>
        <w:t>дневным пребыванием, оказывающих</w:t>
      </w:r>
      <w:r w:rsidR="002E3599" w:rsidRPr="008922DD">
        <w:rPr>
          <w:rFonts w:eastAsia="Times New Roman"/>
          <w:color w:val="000000"/>
          <w:sz w:val="22"/>
          <w:szCs w:val="22"/>
        </w:rPr>
        <w:t xml:space="preserve"> услуги по организации отдыха и оздоровления детей</w:t>
      </w:r>
      <w:r w:rsidR="00596B86" w:rsidRPr="008922DD">
        <w:rPr>
          <w:rFonts w:eastAsia="Times New Roman"/>
          <w:color w:val="000000"/>
          <w:sz w:val="22"/>
          <w:szCs w:val="22"/>
        </w:rPr>
        <w:t xml:space="preserve"> </w:t>
      </w:r>
      <w:r w:rsidR="00C114DC" w:rsidRPr="008922DD">
        <w:rPr>
          <w:rFonts w:eastAsia="Times New Roman"/>
          <w:color w:val="000000"/>
          <w:sz w:val="22"/>
          <w:szCs w:val="22"/>
        </w:rPr>
        <w:t xml:space="preserve">(организации отдыха детей и их </w:t>
      </w:r>
      <w:r w:rsidR="008922DD" w:rsidRPr="008922DD">
        <w:rPr>
          <w:rFonts w:eastAsia="Times New Roman"/>
          <w:color w:val="000000"/>
          <w:sz w:val="22"/>
          <w:szCs w:val="22"/>
        </w:rPr>
        <w:t>оздоровления</w:t>
      </w:r>
      <w:r w:rsidR="00C114DC" w:rsidRPr="008922DD">
        <w:rPr>
          <w:rFonts w:eastAsia="Times New Roman"/>
          <w:color w:val="000000"/>
          <w:sz w:val="22"/>
          <w:szCs w:val="22"/>
        </w:rPr>
        <w:t xml:space="preserve"> сезонного или круглогодичного действия, лагеря, организованные образовательными организациями, осуществляющими организацию </w:t>
      </w:r>
      <w:r w:rsidR="008922DD" w:rsidRPr="008922DD">
        <w:rPr>
          <w:rFonts w:eastAsia="Times New Roman"/>
          <w:color w:val="000000"/>
          <w:sz w:val="22"/>
          <w:szCs w:val="22"/>
        </w:rPr>
        <w:t>отдыха</w:t>
      </w:r>
      <w:r w:rsidR="00C114DC" w:rsidRPr="008922DD">
        <w:rPr>
          <w:rFonts w:eastAsia="Times New Roman"/>
          <w:color w:val="000000"/>
          <w:sz w:val="22"/>
          <w:szCs w:val="22"/>
        </w:rPr>
        <w:t xml:space="preserve"> детей и оздоровления обучающихся </w:t>
      </w:r>
      <w:r w:rsidR="004428AC">
        <w:rPr>
          <w:rFonts w:eastAsia="Times New Roman"/>
          <w:color w:val="000000"/>
          <w:sz w:val="22"/>
          <w:szCs w:val="22"/>
        </w:rPr>
        <w:t xml:space="preserve">                   </w:t>
      </w:r>
      <w:r w:rsidR="006218EB" w:rsidRPr="008922DD">
        <w:rPr>
          <w:rFonts w:eastAsia="Times New Roman"/>
          <w:color w:val="000000"/>
          <w:sz w:val="22"/>
          <w:szCs w:val="22"/>
        </w:rPr>
        <w:t>в кани</w:t>
      </w:r>
      <w:r w:rsidR="008922DD">
        <w:rPr>
          <w:rFonts w:eastAsia="Times New Roman"/>
          <w:color w:val="000000"/>
          <w:sz w:val="22"/>
          <w:szCs w:val="22"/>
        </w:rPr>
        <w:t>кулярное время (</w:t>
      </w:r>
      <w:r w:rsidR="006218EB" w:rsidRPr="008922DD">
        <w:rPr>
          <w:rFonts w:eastAsia="Times New Roman"/>
          <w:color w:val="000000"/>
          <w:sz w:val="22"/>
          <w:szCs w:val="22"/>
        </w:rPr>
        <w:t xml:space="preserve">с круглосуточным или дневным пребыванием), детские лагеря труда </w:t>
      </w:r>
      <w:r w:rsidR="004428AC">
        <w:rPr>
          <w:rFonts w:eastAsia="Times New Roman"/>
          <w:color w:val="000000"/>
          <w:sz w:val="22"/>
          <w:szCs w:val="22"/>
        </w:rPr>
        <w:t xml:space="preserve">                      </w:t>
      </w:r>
      <w:r w:rsidR="006218EB" w:rsidRPr="008922DD">
        <w:rPr>
          <w:rFonts w:eastAsia="Times New Roman"/>
          <w:color w:val="000000"/>
          <w:sz w:val="22"/>
          <w:szCs w:val="22"/>
        </w:rPr>
        <w:t xml:space="preserve">и отдыха, детские лагеря палаточного типа, </w:t>
      </w:r>
      <w:r w:rsidR="008922DD" w:rsidRPr="008922DD">
        <w:rPr>
          <w:rFonts w:eastAsia="Times New Roman"/>
          <w:color w:val="000000"/>
          <w:sz w:val="22"/>
          <w:szCs w:val="22"/>
        </w:rPr>
        <w:t>детские</w:t>
      </w:r>
      <w:r w:rsidR="006218EB" w:rsidRPr="008922DD">
        <w:rPr>
          <w:rFonts w:eastAsia="Times New Roman"/>
          <w:color w:val="000000"/>
          <w:sz w:val="22"/>
          <w:szCs w:val="22"/>
        </w:rPr>
        <w:t xml:space="preserve"> </w:t>
      </w:r>
      <w:r w:rsidR="009E155E" w:rsidRPr="008922DD">
        <w:rPr>
          <w:rFonts w:eastAsia="Times New Roman"/>
          <w:color w:val="000000"/>
          <w:sz w:val="22"/>
          <w:szCs w:val="22"/>
        </w:rPr>
        <w:t>специализированные (</w:t>
      </w:r>
      <w:r w:rsidR="006218EB" w:rsidRPr="008922DD">
        <w:rPr>
          <w:rFonts w:eastAsia="Times New Roman"/>
          <w:color w:val="000000"/>
          <w:sz w:val="22"/>
          <w:szCs w:val="22"/>
        </w:rPr>
        <w:t>профильные</w:t>
      </w:r>
      <w:r w:rsidR="009E155E" w:rsidRPr="008922DD">
        <w:rPr>
          <w:rFonts w:eastAsia="Times New Roman"/>
          <w:color w:val="000000"/>
          <w:sz w:val="22"/>
          <w:szCs w:val="22"/>
        </w:rPr>
        <w:t xml:space="preserve">) лагеря, детские лагеря различной тематической направленности </w:t>
      </w:r>
      <w:r w:rsidR="0000312D" w:rsidRPr="008922DD">
        <w:rPr>
          <w:rFonts w:eastAsia="Times New Roman"/>
          <w:color w:val="000000"/>
          <w:sz w:val="22"/>
          <w:szCs w:val="22"/>
        </w:rPr>
        <w:t xml:space="preserve">(далее – </w:t>
      </w:r>
      <w:r w:rsidR="00C90447">
        <w:rPr>
          <w:rFonts w:eastAsia="Times New Roman"/>
          <w:color w:val="000000"/>
          <w:sz w:val="22"/>
          <w:szCs w:val="22"/>
        </w:rPr>
        <w:t>о</w:t>
      </w:r>
      <w:r w:rsidR="00314929" w:rsidRPr="008922DD">
        <w:rPr>
          <w:rFonts w:eastAsia="Times New Roman"/>
          <w:color w:val="000000"/>
          <w:sz w:val="22"/>
          <w:szCs w:val="22"/>
        </w:rPr>
        <w:t>рганизации).</w:t>
      </w:r>
      <w:r w:rsidR="00314929" w:rsidRPr="0065412E">
        <w:rPr>
          <w:rFonts w:eastAsia="Times New Roman"/>
          <w:color w:val="000000"/>
          <w:sz w:val="22"/>
          <w:szCs w:val="22"/>
        </w:rPr>
        <w:t xml:space="preserve"> </w:t>
      </w:r>
    </w:p>
    <w:p w14:paraId="70F11B7F" w14:textId="77777777" w:rsidR="00D2115C" w:rsidRDefault="00300193" w:rsidP="00C54A61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sz w:val="22"/>
          <w:szCs w:val="22"/>
        </w:rPr>
        <w:t>3.</w:t>
      </w:r>
      <w:r>
        <w:rPr>
          <w:rFonts w:eastAsia="Times New Roman"/>
          <w:sz w:val="22"/>
          <w:szCs w:val="22"/>
        </w:rPr>
        <w:tab/>
      </w:r>
      <w:r w:rsidR="00667D83">
        <w:rPr>
          <w:rFonts w:eastAsia="Times New Roman"/>
          <w:sz w:val="22"/>
          <w:szCs w:val="22"/>
        </w:rPr>
        <w:t xml:space="preserve">Реестр формируется и ведется </w:t>
      </w:r>
      <w:r w:rsidR="00667D83" w:rsidRPr="0065412E">
        <w:rPr>
          <w:rFonts w:eastAsia="Times New Roman"/>
          <w:sz w:val="22"/>
          <w:szCs w:val="22"/>
        </w:rPr>
        <w:t>департаментом образования и науки Брянской области</w:t>
      </w:r>
      <w:r w:rsidR="00667D83">
        <w:rPr>
          <w:rFonts w:eastAsia="Times New Roman"/>
          <w:sz w:val="22"/>
          <w:szCs w:val="22"/>
        </w:rPr>
        <w:t xml:space="preserve"> (далее – департамент) </w:t>
      </w:r>
      <w:r w:rsidR="00896C43">
        <w:rPr>
          <w:rFonts w:eastAsia="Times New Roman"/>
          <w:sz w:val="22"/>
          <w:szCs w:val="22"/>
        </w:rPr>
        <w:t xml:space="preserve">на </w:t>
      </w:r>
      <w:r w:rsidR="001E73CF">
        <w:rPr>
          <w:rFonts w:eastAsia="Times New Roman"/>
          <w:sz w:val="22"/>
          <w:szCs w:val="22"/>
        </w:rPr>
        <w:t xml:space="preserve">бумажном и электронном носителе </w:t>
      </w:r>
      <w:r w:rsidR="001E73CF" w:rsidRPr="00C54A61">
        <w:t>по форме согласно</w:t>
      </w:r>
      <w:r w:rsidR="001E73CF">
        <w:t xml:space="preserve"> </w:t>
      </w:r>
      <w:r w:rsidR="00C54A61">
        <w:rPr>
          <w:sz w:val="22"/>
          <w:szCs w:val="22"/>
        </w:rPr>
        <w:t xml:space="preserve">Приложению № 1 </w:t>
      </w:r>
      <w:r w:rsidR="00C54A61" w:rsidRPr="0065412E">
        <w:rPr>
          <w:sz w:val="22"/>
          <w:szCs w:val="22"/>
        </w:rPr>
        <w:t>к настоящему Положению</w:t>
      </w:r>
      <w:r w:rsidR="00C54A61">
        <w:rPr>
          <w:rFonts w:eastAsia="Times New Roman"/>
          <w:color w:val="000000"/>
          <w:sz w:val="22"/>
          <w:szCs w:val="22"/>
        </w:rPr>
        <w:t>.</w:t>
      </w:r>
    </w:p>
    <w:p w14:paraId="6CB8D7DC" w14:textId="77777777" w:rsidR="00AB5933" w:rsidRDefault="00AB5933" w:rsidP="00AB5933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4</w:t>
      </w:r>
      <w:r w:rsidRPr="00300193">
        <w:rPr>
          <w:rFonts w:eastAsia="Times New Roman"/>
          <w:sz w:val="22"/>
          <w:szCs w:val="22"/>
        </w:rPr>
        <w:t>.</w:t>
      </w:r>
      <w:r w:rsidRPr="00300193"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Департамент</w:t>
      </w:r>
      <w:r w:rsidRPr="00300193">
        <w:rPr>
          <w:rFonts w:eastAsia="Times New Roman"/>
          <w:sz w:val="22"/>
          <w:szCs w:val="22"/>
        </w:rPr>
        <w:t xml:space="preserve"> устанавливает </w:t>
      </w:r>
      <w:r>
        <w:rPr>
          <w:rFonts w:eastAsia="Times New Roman"/>
          <w:sz w:val="22"/>
          <w:szCs w:val="22"/>
        </w:rPr>
        <w:t>порядок формирования и ведения р</w:t>
      </w:r>
      <w:r w:rsidR="00A53B75">
        <w:rPr>
          <w:rFonts w:eastAsia="Times New Roman"/>
          <w:sz w:val="22"/>
          <w:szCs w:val="22"/>
        </w:rPr>
        <w:t xml:space="preserve">еестра, </w:t>
      </w:r>
      <w:r w:rsidR="00CA37C6">
        <w:rPr>
          <w:rFonts w:eastAsia="Times New Roman"/>
          <w:sz w:val="22"/>
          <w:szCs w:val="22"/>
        </w:rPr>
        <w:t>который</w:t>
      </w:r>
      <w:r>
        <w:rPr>
          <w:rFonts w:eastAsia="Times New Roman"/>
          <w:sz w:val="22"/>
          <w:szCs w:val="22"/>
        </w:rPr>
        <w:t xml:space="preserve"> размещается на </w:t>
      </w:r>
      <w:r w:rsidR="00CA37C6" w:rsidRPr="0065412E">
        <w:rPr>
          <w:rFonts w:eastAsia="Times New Roman"/>
          <w:sz w:val="22"/>
          <w:szCs w:val="22"/>
        </w:rPr>
        <w:t xml:space="preserve">официальном сайте </w:t>
      </w:r>
      <w:r w:rsidR="00CA37C6" w:rsidRPr="00B60BF4">
        <w:rPr>
          <w:rFonts w:eastAsia="Times New Roman"/>
          <w:sz w:val="22"/>
          <w:szCs w:val="22"/>
        </w:rPr>
        <w:t>в сети «Интернет»</w:t>
      </w:r>
      <w:r w:rsidR="00CA37C6">
        <w:rPr>
          <w:rFonts w:eastAsia="Times New Roman"/>
          <w:sz w:val="22"/>
          <w:szCs w:val="22"/>
        </w:rPr>
        <w:t xml:space="preserve"> (далее – сайт).</w:t>
      </w:r>
    </w:p>
    <w:p w14:paraId="0A3E1587" w14:textId="77777777" w:rsidR="00AB5933" w:rsidRPr="0065412E" w:rsidRDefault="00AB5933" w:rsidP="00AB5933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5.</w:t>
      </w:r>
      <w:r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 xml:space="preserve">Реестр согласовывается с межведомственной комиссией по вопросам организации отдыха детей и их оздоровления в Брянской области и утверждается </w:t>
      </w:r>
      <w:r>
        <w:rPr>
          <w:rFonts w:eastAsia="Times New Roman"/>
          <w:sz w:val="22"/>
          <w:szCs w:val="22"/>
        </w:rPr>
        <w:t>департаментом</w:t>
      </w:r>
      <w:r w:rsidRPr="0065412E">
        <w:rPr>
          <w:rFonts w:eastAsia="Times New Roman"/>
          <w:sz w:val="22"/>
          <w:szCs w:val="22"/>
        </w:rPr>
        <w:t xml:space="preserve">. </w:t>
      </w:r>
    </w:p>
    <w:p w14:paraId="0ACC803D" w14:textId="77777777" w:rsidR="00AB5933" w:rsidRPr="00AB5933" w:rsidRDefault="00AB5933" w:rsidP="00AB5933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6.</w:t>
      </w:r>
      <w:r>
        <w:rPr>
          <w:rFonts w:eastAsia="Times New Roman"/>
          <w:sz w:val="22"/>
          <w:szCs w:val="22"/>
        </w:rPr>
        <w:tab/>
        <w:t>Департамент осуществляет в пределах своих полномочий региональный государственный контроль (надзор) за достоверностью, актуальностью и полнотой сведений                               об организациях, содержащихся в реестре.</w:t>
      </w:r>
    </w:p>
    <w:p w14:paraId="62604D5E" w14:textId="77777777" w:rsidR="00AB5933" w:rsidRDefault="00AB5933" w:rsidP="00AB5933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="005403A4">
        <w:rPr>
          <w:rFonts w:eastAsia="Times New Roman"/>
          <w:sz w:val="22"/>
          <w:szCs w:val="22"/>
        </w:rPr>
        <w:t>.</w:t>
      </w:r>
      <w:r w:rsidR="005403A4">
        <w:rPr>
          <w:rFonts w:eastAsia="Times New Roman"/>
          <w:sz w:val="22"/>
          <w:szCs w:val="22"/>
        </w:rPr>
        <w:tab/>
      </w:r>
      <w:r w:rsidR="005403A4" w:rsidRPr="00AD7719">
        <w:rPr>
          <w:rFonts w:eastAsia="Times New Roman"/>
          <w:sz w:val="22"/>
          <w:szCs w:val="22"/>
        </w:rPr>
        <w:t>Реестр</w:t>
      </w:r>
      <w:r w:rsidR="005403A4">
        <w:rPr>
          <w:rFonts w:eastAsia="Times New Roman"/>
          <w:sz w:val="22"/>
          <w:szCs w:val="22"/>
        </w:rPr>
        <w:t xml:space="preserve"> </w:t>
      </w:r>
      <w:r w:rsidR="005403A4" w:rsidRPr="0065412E">
        <w:rPr>
          <w:rFonts w:eastAsia="Times New Roman"/>
          <w:sz w:val="22"/>
          <w:szCs w:val="22"/>
        </w:rPr>
        <w:t xml:space="preserve">размещается </w:t>
      </w:r>
      <w:r w:rsidR="00896C43">
        <w:rPr>
          <w:rFonts w:eastAsia="Times New Roman"/>
          <w:sz w:val="22"/>
          <w:szCs w:val="22"/>
        </w:rPr>
        <w:t>департаментом</w:t>
      </w:r>
      <w:r w:rsidR="005403A4" w:rsidRPr="0065412E">
        <w:rPr>
          <w:rFonts w:eastAsia="Times New Roman"/>
          <w:sz w:val="22"/>
          <w:szCs w:val="22"/>
        </w:rPr>
        <w:t xml:space="preserve"> на сайте в разделе, посвященном организац</w:t>
      </w:r>
      <w:r w:rsidR="00A53B75">
        <w:rPr>
          <w:rFonts w:eastAsia="Times New Roman"/>
          <w:sz w:val="22"/>
          <w:szCs w:val="22"/>
        </w:rPr>
        <w:t>ии отдыха и оздоровления детей, и</w:t>
      </w:r>
      <w:r>
        <w:rPr>
          <w:rFonts w:eastAsia="Times New Roman"/>
          <w:sz w:val="22"/>
          <w:szCs w:val="22"/>
        </w:rPr>
        <w:t>нформация, содержащаяся в р</w:t>
      </w:r>
      <w:r w:rsidRPr="0065412E">
        <w:rPr>
          <w:rFonts w:eastAsia="Times New Roman"/>
          <w:sz w:val="22"/>
          <w:szCs w:val="22"/>
        </w:rPr>
        <w:t>еестре, явл</w:t>
      </w:r>
      <w:r>
        <w:rPr>
          <w:rFonts w:eastAsia="Times New Roman"/>
          <w:sz w:val="22"/>
          <w:szCs w:val="22"/>
        </w:rPr>
        <w:t>яется открытой и общедоступной.</w:t>
      </w:r>
    </w:p>
    <w:p w14:paraId="23850B9B" w14:textId="77777777" w:rsidR="008B5C1F" w:rsidRPr="0065412E" w:rsidRDefault="008B5C1F" w:rsidP="00396848">
      <w:pPr>
        <w:ind w:right="-2" w:firstLine="709"/>
        <w:contextualSpacing/>
        <w:jc w:val="both"/>
        <w:rPr>
          <w:rFonts w:eastAsia="Times New Roman"/>
          <w:sz w:val="22"/>
          <w:szCs w:val="22"/>
        </w:rPr>
      </w:pPr>
    </w:p>
    <w:p w14:paraId="421B07D5" w14:textId="77777777" w:rsidR="008F2542" w:rsidRDefault="0065412E" w:rsidP="00396848">
      <w:pPr>
        <w:ind w:right="-2"/>
        <w:contextualSpacing/>
        <w:jc w:val="center"/>
        <w:outlineLvl w:val="1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II.</w:t>
      </w:r>
      <w:r>
        <w:rPr>
          <w:rFonts w:eastAsia="Times New Roman"/>
          <w:b/>
          <w:bCs/>
          <w:color w:val="000000"/>
          <w:sz w:val="22"/>
          <w:szCs w:val="22"/>
        </w:rPr>
        <w:tab/>
      </w:r>
      <w:r w:rsidR="00C90447">
        <w:rPr>
          <w:rFonts w:eastAsia="Times New Roman"/>
          <w:b/>
          <w:bCs/>
          <w:color w:val="000000"/>
          <w:sz w:val="22"/>
          <w:szCs w:val="22"/>
        </w:rPr>
        <w:t>Порядок ведения р</w:t>
      </w:r>
      <w:r w:rsidR="008F2542" w:rsidRPr="0065412E">
        <w:rPr>
          <w:rFonts w:eastAsia="Times New Roman"/>
          <w:b/>
          <w:bCs/>
          <w:color w:val="000000"/>
          <w:sz w:val="22"/>
          <w:szCs w:val="22"/>
        </w:rPr>
        <w:t>еестра</w:t>
      </w:r>
    </w:p>
    <w:p w14:paraId="22085E02" w14:textId="77777777" w:rsidR="008B5C1F" w:rsidRPr="0065412E" w:rsidRDefault="008B5C1F" w:rsidP="00396848">
      <w:pPr>
        <w:ind w:right="-2"/>
        <w:contextualSpacing/>
        <w:jc w:val="center"/>
        <w:outlineLvl w:val="1"/>
        <w:rPr>
          <w:rFonts w:eastAsia="Times New Roman"/>
          <w:b/>
          <w:bCs/>
          <w:color w:val="000000"/>
          <w:sz w:val="22"/>
          <w:szCs w:val="22"/>
        </w:rPr>
      </w:pPr>
    </w:p>
    <w:p w14:paraId="360B2E38" w14:textId="77777777" w:rsidR="008F2542" w:rsidRPr="0065412E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1.</w:t>
      </w:r>
      <w:r>
        <w:rPr>
          <w:rFonts w:eastAsia="Times New Roman"/>
          <w:sz w:val="22"/>
          <w:szCs w:val="22"/>
        </w:rPr>
        <w:tab/>
      </w:r>
      <w:r w:rsidR="00C90447">
        <w:rPr>
          <w:rFonts w:eastAsia="Times New Roman"/>
          <w:sz w:val="22"/>
          <w:szCs w:val="22"/>
        </w:rPr>
        <w:t>Ведение р</w:t>
      </w:r>
      <w:r w:rsidR="008F2542" w:rsidRPr="0065412E">
        <w:rPr>
          <w:rFonts w:eastAsia="Times New Roman"/>
          <w:sz w:val="22"/>
          <w:szCs w:val="22"/>
        </w:rPr>
        <w:t xml:space="preserve">еестра включает в себя следующие процедуры: </w:t>
      </w:r>
    </w:p>
    <w:p w14:paraId="65F8FCB9" w14:textId="77777777" w:rsidR="008F2542" w:rsidRPr="0065412E" w:rsidRDefault="008B5C1F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включение в р</w:t>
      </w:r>
      <w:r w:rsidR="008F2542" w:rsidRPr="0065412E">
        <w:rPr>
          <w:rFonts w:eastAsia="Times New Roman"/>
          <w:sz w:val="22"/>
          <w:szCs w:val="22"/>
        </w:rPr>
        <w:t>еестр сведен</w:t>
      </w:r>
      <w:r>
        <w:rPr>
          <w:rFonts w:eastAsia="Times New Roman"/>
          <w:sz w:val="22"/>
          <w:szCs w:val="22"/>
        </w:rPr>
        <w:t>ий об о</w:t>
      </w:r>
      <w:r w:rsidR="008F2542" w:rsidRPr="0065412E">
        <w:rPr>
          <w:rFonts w:eastAsia="Times New Roman"/>
          <w:sz w:val="22"/>
          <w:szCs w:val="22"/>
        </w:rPr>
        <w:t xml:space="preserve">рганизациях; </w:t>
      </w:r>
    </w:p>
    <w:p w14:paraId="1C043201" w14:textId="77777777" w:rsidR="008F2542" w:rsidRPr="0065412E" w:rsidRDefault="00BE73A6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иск</w:t>
      </w:r>
      <w:r w:rsidR="008B5C1F">
        <w:rPr>
          <w:rFonts w:eastAsia="Times New Roman"/>
          <w:sz w:val="22"/>
          <w:szCs w:val="22"/>
        </w:rPr>
        <w:t>лючение сведений об о</w:t>
      </w:r>
      <w:r w:rsidR="008F2542" w:rsidRPr="0065412E">
        <w:rPr>
          <w:rFonts w:eastAsia="Times New Roman"/>
          <w:sz w:val="22"/>
          <w:szCs w:val="22"/>
        </w:rPr>
        <w:t xml:space="preserve">рганизациях; </w:t>
      </w:r>
    </w:p>
    <w:p w14:paraId="67FF204F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вн</w:t>
      </w:r>
      <w:r w:rsidR="008B5C1F">
        <w:rPr>
          <w:rFonts w:eastAsia="Times New Roman"/>
          <w:sz w:val="22"/>
          <w:szCs w:val="22"/>
        </w:rPr>
        <w:t>есение изменений в сведения об о</w:t>
      </w:r>
      <w:r w:rsidRPr="0065412E">
        <w:rPr>
          <w:rFonts w:eastAsia="Times New Roman"/>
          <w:sz w:val="22"/>
          <w:szCs w:val="22"/>
        </w:rPr>
        <w:t xml:space="preserve">рганизациях. </w:t>
      </w:r>
    </w:p>
    <w:p w14:paraId="41876FA2" w14:textId="77777777" w:rsidR="008F2542" w:rsidRPr="00045640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7D671D">
        <w:rPr>
          <w:rFonts w:eastAsia="Times New Roman"/>
          <w:sz w:val="22"/>
          <w:szCs w:val="22"/>
        </w:rPr>
        <w:t>2.</w:t>
      </w:r>
      <w:r w:rsidRPr="007D671D">
        <w:rPr>
          <w:rFonts w:eastAsia="Times New Roman"/>
          <w:sz w:val="22"/>
          <w:szCs w:val="22"/>
        </w:rPr>
        <w:tab/>
      </w:r>
      <w:r w:rsidR="00505A1A" w:rsidRPr="007D671D">
        <w:rPr>
          <w:rFonts w:eastAsia="Times New Roman"/>
          <w:sz w:val="22"/>
          <w:szCs w:val="22"/>
        </w:rPr>
        <w:t>О</w:t>
      </w:r>
      <w:r w:rsidR="00505A1A">
        <w:rPr>
          <w:rFonts w:eastAsia="Times New Roman"/>
          <w:sz w:val="22"/>
          <w:szCs w:val="22"/>
        </w:rPr>
        <w:t>рганизации д</w:t>
      </w:r>
      <w:r w:rsidR="007D671D" w:rsidRPr="007D671D">
        <w:rPr>
          <w:rFonts w:eastAsia="Times New Roman"/>
          <w:sz w:val="22"/>
          <w:szCs w:val="22"/>
        </w:rPr>
        <w:t xml:space="preserve">ля включения </w:t>
      </w:r>
      <w:r w:rsidR="008B5C1F">
        <w:rPr>
          <w:rFonts w:eastAsia="Times New Roman"/>
          <w:sz w:val="22"/>
          <w:szCs w:val="22"/>
        </w:rPr>
        <w:t>в р</w:t>
      </w:r>
      <w:r w:rsidR="008F2542" w:rsidRPr="007D671D">
        <w:rPr>
          <w:rFonts w:eastAsia="Times New Roman"/>
          <w:sz w:val="22"/>
          <w:szCs w:val="22"/>
        </w:rPr>
        <w:t>еестр пре</w:t>
      </w:r>
      <w:r w:rsidR="00505A1A">
        <w:rPr>
          <w:rFonts w:eastAsia="Times New Roman"/>
          <w:sz w:val="22"/>
          <w:szCs w:val="22"/>
        </w:rPr>
        <w:t>дставляют</w:t>
      </w:r>
      <w:r w:rsidR="00385D74" w:rsidRPr="007D671D">
        <w:rPr>
          <w:rFonts w:eastAsia="Times New Roman"/>
          <w:sz w:val="22"/>
          <w:szCs w:val="22"/>
        </w:rPr>
        <w:t xml:space="preserve"> </w:t>
      </w:r>
      <w:r w:rsidR="007D671D" w:rsidRPr="007D671D">
        <w:rPr>
          <w:rFonts w:eastAsia="Times New Roman"/>
          <w:sz w:val="22"/>
          <w:szCs w:val="22"/>
        </w:rPr>
        <w:t xml:space="preserve">в департамент </w:t>
      </w:r>
      <w:r w:rsidR="00505A1A">
        <w:rPr>
          <w:rFonts w:eastAsia="Times New Roman"/>
          <w:sz w:val="22"/>
          <w:szCs w:val="22"/>
        </w:rPr>
        <w:t>сведения</w:t>
      </w:r>
      <w:r w:rsidR="00505A1A" w:rsidRPr="007D671D">
        <w:rPr>
          <w:rFonts w:eastAsia="Times New Roman"/>
          <w:sz w:val="22"/>
          <w:szCs w:val="22"/>
        </w:rPr>
        <w:t xml:space="preserve"> </w:t>
      </w:r>
      <w:r w:rsidR="004D3080">
        <w:rPr>
          <w:rFonts w:eastAsia="Times New Roman"/>
          <w:sz w:val="22"/>
          <w:szCs w:val="22"/>
        </w:rPr>
        <w:t xml:space="preserve">ежегодно, с </w:t>
      </w:r>
      <w:r w:rsidR="003779E7">
        <w:rPr>
          <w:rFonts w:eastAsia="Times New Roman"/>
          <w:sz w:val="22"/>
          <w:szCs w:val="22"/>
        </w:rPr>
        <w:t>22</w:t>
      </w:r>
      <w:r w:rsidR="00385D74" w:rsidRPr="007D671D">
        <w:rPr>
          <w:rFonts w:eastAsia="Times New Roman"/>
          <w:sz w:val="22"/>
          <w:szCs w:val="22"/>
        </w:rPr>
        <w:t xml:space="preserve"> </w:t>
      </w:r>
      <w:r w:rsidR="003779E7">
        <w:rPr>
          <w:rFonts w:eastAsia="Times New Roman"/>
          <w:sz w:val="22"/>
          <w:szCs w:val="22"/>
        </w:rPr>
        <w:t>января</w:t>
      </w:r>
      <w:r w:rsidR="004D3080">
        <w:rPr>
          <w:rFonts w:eastAsia="Times New Roman"/>
          <w:sz w:val="22"/>
          <w:szCs w:val="22"/>
        </w:rPr>
        <w:t xml:space="preserve"> по 01 мая.</w:t>
      </w:r>
    </w:p>
    <w:p w14:paraId="03D27A23" w14:textId="77777777" w:rsidR="008F2542" w:rsidRPr="00045640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045640">
        <w:rPr>
          <w:rFonts w:eastAsia="Times New Roman"/>
          <w:sz w:val="22"/>
          <w:szCs w:val="22"/>
        </w:rPr>
        <w:t>3.</w:t>
      </w:r>
      <w:r w:rsidRPr="00045640">
        <w:rPr>
          <w:rFonts w:eastAsia="Times New Roman"/>
          <w:sz w:val="22"/>
          <w:szCs w:val="22"/>
        </w:rPr>
        <w:tab/>
      </w:r>
      <w:r w:rsidR="008F2542" w:rsidRPr="00045640">
        <w:rPr>
          <w:rFonts w:eastAsia="Times New Roman"/>
          <w:sz w:val="22"/>
          <w:szCs w:val="22"/>
        </w:rPr>
        <w:t xml:space="preserve">Для включения в </w:t>
      </w:r>
      <w:r w:rsidR="008B5C1F">
        <w:rPr>
          <w:rFonts w:eastAsia="Times New Roman"/>
          <w:sz w:val="22"/>
          <w:szCs w:val="22"/>
        </w:rPr>
        <w:t>р</w:t>
      </w:r>
      <w:r w:rsidR="008F2542" w:rsidRPr="00045640">
        <w:rPr>
          <w:rFonts w:eastAsia="Times New Roman"/>
          <w:sz w:val="22"/>
          <w:szCs w:val="22"/>
        </w:rPr>
        <w:t xml:space="preserve">еестр </w:t>
      </w:r>
      <w:r w:rsidR="008B5C1F">
        <w:rPr>
          <w:rFonts w:eastAsia="Times New Roman"/>
          <w:sz w:val="22"/>
          <w:szCs w:val="22"/>
        </w:rPr>
        <w:t>руководитель о</w:t>
      </w:r>
      <w:r w:rsidR="00451E7A">
        <w:rPr>
          <w:rFonts w:eastAsia="Times New Roman"/>
          <w:sz w:val="22"/>
          <w:szCs w:val="22"/>
        </w:rPr>
        <w:t>рганизации (иное лицо, уполномоченное пред</w:t>
      </w:r>
      <w:r w:rsidR="008B5C1F">
        <w:rPr>
          <w:rFonts w:eastAsia="Times New Roman"/>
          <w:sz w:val="22"/>
          <w:szCs w:val="22"/>
        </w:rPr>
        <w:t>ставлять о</w:t>
      </w:r>
      <w:r w:rsidR="00451E7A">
        <w:rPr>
          <w:rFonts w:eastAsia="Times New Roman"/>
          <w:sz w:val="22"/>
          <w:szCs w:val="22"/>
        </w:rPr>
        <w:t>рганизацию) (далее – заявитель)</w:t>
      </w:r>
      <w:r w:rsidR="008F2542" w:rsidRPr="00045640">
        <w:rPr>
          <w:rFonts w:eastAsia="Times New Roman"/>
          <w:sz w:val="22"/>
          <w:szCs w:val="22"/>
        </w:rPr>
        <w:t xml:space="preserve"> представля</w:t>
      </w:r>
      <w:r w:rsidR="00B2179A">
        <w:rPr>
          <w:rFonts w:eastAsia="Times New Roman"/>
          <w:sz w:val="22"/>
          <w:szCs w:val="22"/>
        </w:rPr>
        <w:t>е</w:t>
      </w:r>
      <w:r w:rsidR="00AC6A11" w:rsidRPr="00045640">
        <w:rPr>
          <w:rFonts w:eastAsia="Times New Roman"/>
          <w:sz w:val="22"/>
          <w:szCs w:val="22"/>
        </w:rPr>
        <w:t xml:space="preserve">т </w:t>
      </w:r>
      <w:r w:rsidR="007D671D">
        <w:rPr>
          <w:rFonts w:eastAsia="Times New Roman"/>
          <w:sz w:val="22"/>
          <w:szCs w:val="22"/>
        </w:rPr>
        <w:t>следующие сведения</w:t>
      </w:r>
      <w:r w:rsidR="008F2542" w:rsidRPr="00045640">
        <w:rPr>
          <w:rFonts w:eastAsia="Times New Roman"/>
          <w:sz w:val="22"/>
          <w:szCs w:val="22"/>
        </w:rPr>
        <w:t xml:space="preserve">: </w:t>
      </w:r>
    </w:p>
    <w:p w14:paraId="3CA453DA" w14:textId="77777777" w:rsidR="008B65F2" w:rsidRPr="0065412E" w:rsidRDefault="00503404" w:rsidP="00396848">
      <w:pPr>
        <w:ind w:firstLine="709"/>
        <w:contextualSpacing/>
        <w:jc w:val="both"/>
        <w:rPr>
          <w:sz w:val="22"/>
          <w:szCs w:val="22"/>
        </w:rPr>
      </w:pPr>
      <w:r w:rsidRPr="0065412E">
        <w:rPr>
          <w:sz w:val="22"/>
          <w:szCs w:val="22"/>
        </w:rPr>
        <w:t>заявку</w:t>
      </w:r>
      <w:r w:rsidR="009E473A">
        <w:rPr>
          <w:sz w:val="22"/>
          <w:szCs w:val="22"/>
        </w:rPr>
        <w:t xml:space="preserve"> на включение в р</w:t>
      </w:r>
      <w:r w:rsidR="008B65F2" w:rsidRPr="0065412E">
        <w:rPr>
          <w:sz w:val="22"/>
          <w:szCs w:val="22"/>
        </w:rPr>
        <w:t xml:space="preserve">еестр </w:t>
      </w:r>
      <w:r w:rsidR="003474A5" w:rsidRPr="0065412E">
        <w:rPr>
          <w:sz w:val="22"/>
          <w:szCs w:val="22"/>
        </w:rPr>
        <w:t>(</w:t>
      </w:r>
      <w:r w:rsidR="008C5BC5" w:rsidRPr="0065412E">
        <w:rPr>
          <w:sz w:val="22"/>
          <w:szCs w:val="22"/>
        </w:rPr>
        <w:t>Приложение №</w:t>
      </w:r>
      <w:r w:rsidR="00450917">
        <w:rPr>
          <w:sz w:val="22"/>
          <w:szCs w:val="22"/>
        </w:rPr>
        <w:t xml:space="preserve"> </w:t>
      </w:r>
      <w:r w:rsidR="00C54A61">
        <w:rPr>
          <w:sz w:val="22"/>
          <w:szCs w:val="22"/>
        </w:rPr>
        <w:t>2</w:t>
      </w:r>
      <w:r w:rsidR="00846F93" w:rsidRPr="0065412E">
        <w:rPr>
          <w:sz w:val="22"/>
          <w:szCs w:val="22"/>
        </w:rPr>
        <w:t xml:space="preserve"> к настоящему Положению</w:t>
      </w:r>
      <w:r w:rsidR="008C5BC5" w:rsidRPr="0065412E">
        <w:rPr>
          <w:sz w:val="22"/>
          <w:szCs w:val="22"/>
        </w:rPr>
        <w:t>)</w:t>
      </w:r>
      <w:r w:rsidRPr="0065412E">
        <w:rPr>
          <w:sz w:val="22"/>
          <w:szCs w:val="22"/>
        </w:rPr>
        <w:t>;</w:t>
      </w:r>
    </w:p>
    <w:p w14:paraId="0731A273" w14:textId="77777777" w:rsidR="008A14F4" w:rsidRPr="0065412E" w:rsidRDefault="008A14F4" w:rsidP="00396848">
      <w:pPr>
        <w:ind w:firstLine="709"/>
        <w:contextualSpacing/>
        <w:jc w:val="both"/>
        <w:rPr>
          <w:sz w:val="22"/>
          <w:szCs w:val="22"/>
        </w:rPr>
      </w:pPr>
      <w:r w:rsidRPr="0065412E">
        <w:rPr>
          <w:sz w:val="22"/>
          <w:szCs w:val="22"/>
        </w:rPr>
        <w:lastRenderedPageBreak/>
        <w:t xml:space="preserve">заявку на включение сведений (внесение изменений) об </w:t>
      </w:r>
      <w:r w:rsidR="009E473A">
        <w:rPr>
          <w:sz w:val="22"/>
          <w:szCs w:val="22"/>
        </w:rPr>
        <w:t>о</w:t>
      </w:r>
      <w:r w:rsidRPr="0065412E">
        <w:rPr>
          <w:sz w:val="22"/>
          <w:szCs w:val="22"/>
        </w:rPr>
        <w:t xml:space="preserve">рганизации </w:t>
      </w:r>
      <w:r w:rsidR="009E473A">
        <w:rPr>
          <w:sz w:val="22"/>
          <w:szCs w:val="22"/>
        </w:rPr>
        <w:t>в р</w:t>
      </w:r>
      <w:r w:rsidRPr="0065412E">
        <w:rPr>
          <w:sz w:val="22"/>
          <w:szCs w:val="22"/>
        </w:rPr>
        <w:t>еестр</w:t>
      </w:r>
      <w:r w:rsidR="00450917">
        <w:rPr>
          <w:sz w:val="22"/>
          <w:szCs w:val="22"/>
        </w:rPr>
        <w:t xml:space="preserve">         </w:t>
      </w:r>
      <w:r w:rsidR="00BA0DA5" w:rsidRPr="0065412E">
        <w:rPr>
          <w:sz w:val="22"/>
          <w:szCs w:val="22"/>
        </w:rPr>
        <w:t xml:space="preserve"> (Приложение №</w:t>
      </w:r>
      <w:r w:rsidR="00450917">
        <w:rPr>
          <w:sz w:val="22"/>
          <w:szCs w:val="22"/>
        </w:rPr>
        <w:t xml:space="preserve"> </w:t>
      </w:r>
      <w:r w:rsidR="00C54A61">
        <w:rPr>
          <w:sz w:val="22"/>
          <w:szCs w:val="22"/>
        </w:rPr>
        <w:t>3</w:t>
      </w:r>
      <w:r w:rsidR="00846F93" w:rsidRPr="0065412E">
        <w:rPr>
          <w:sz w:val="22"/>
          <w:szCs w:val="22"/>
        </w:rPr>
        <w:t xml:space="preserve"> к настоящему Положению</w:t>
      </w:r>
      <w:r w:rsidR="00BA0DA5" w:rsidRPr="0065412E">
        <w:rPr>
          <w:sz w:val="22"/>
          <w:szCs w:val="22"/>
        </w:rPr>
        <w:t>)</w:t>
      </w:r>
      <w:r w:rsidRPr="0065412E">
        <w:rPr>
          <w:sz w:val="22"/>
          <w:szCs w:val="22"/>
        </w:rPr>
        <w:t>;</w:t>
      </w:r>
    </w:p>
    <w:p w14:paraId="1631B77F" w14:textId="77777777" w:rsidR="008B65F2" w:rsidRDefault="008B65F2" w:rsidP="00396848">
      <w:pPr>
        <w:ind w:firstLine="709"/>
        <w:contextualSpacing/>
        <w:jc w:val="both"/>
        <w:rPr>
          <w:sz w:val="22"/>
          <w:szCs w:val="22"/>
        </w:rPr>
      </w:pPr>
      <w:r w:rsidRPr="0065412E">
        <w:rPr>
          <w:sz w:val="22"/>
          <w:szCs w:val="22"/>
        </w:rPr>
        <w:t>паспорт организации</w:t>
      </w:r>
      <w:r w:rsidR="00C54A61">
        <w:rPr>
          <w:sz w:val="22"/>
          <w:szCs w:val="22"/>
        </w:rPr>
        <w:t xml:space="preserve"> </w:t>
      </w:r>
      <w:r w:rsidR="00C54A61" w:rsidRPr="0065412E">
        <w:rPr>
          <w:sz w:val="22"/>
          <w:szCs w:val="22"/>
        </w:rPr>
        <w:t>(Приложение №</w:t>
      </w:r>
      <w:r w:rsidR="00C54A61">
        <w:rPr>
          <w:sz w:val="22"/>
          <w:szCs w:val="22"/>
        </w:rPr>
        <w:t xml:space="preserve"> 4</w:t>
      </w:r>
      <w:r w:rsidR="00C54A61" w:rsidRPr="0065412E">
        <w:rPr>
          <w:sz w:val="22"/>
          <w:szCs w:val="22"/>
        </w:rPr>
        <w:t xml:space="preserve"> к настоящему Положению)</w:t>
      </w:r>
      <w:r w:rsidRPr="0065412E">
        <w:rPr>
          <w:sz w:val="22"/>
          <w:szCs w:val="22"/>
        </w:rPr>
        <w:t>;</w:t>
      </w:r>
    </w:p>
    <w:p w14:paraId="0C5952F0" w14:textId="77777777" w:rsidR="00367640" w:rsidRPr="0065412E" w:rsidRDefault="00367640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копии учредительных документов </w:t>
      </w:r>
      <w:r w:rsidR="009E473A">
        <w:rPr>
          <w:rFonts w:eastAsia="Times New Roman"/>
          <w:sz w:val="22"/>
          <w:szCs w:val="22"/>
        </w:rPr>
        <w:t>о</w:t>
      </w:r>
      <w:r>
        <w:rPr>
          <w:rFonts w:eastAsia="Times New Roman"/>
          <w:sz w:val="22"/>
          <w:szCs w:val="22"/>
        </w:rPr>
        <w:t>рганизации, заверенные в установленном порядке</w:t>
      </w:r>
      <w:r w:rsidRPr="0065412E">
        <w:rPr>
          <w:rFonts w:eastAsia="Times New Roman"/>
          <w:sz w:val="22"/>
          <w:szCs w:val="22"/>
        </w:rPr>
        <w:t>;</w:t>
      </w:r>
    </w:p>
    <w:p w14:paraId="59CF85D2" w14:textId="77777777" w:rsidR="00172597" w:rsidRDefault="00172597" w:rsidP="00396848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идентификационный номер налогоплательщика;</w:t>
      </w:r>
    </w:p>
    <w:p w14:paraId="094DB1D1" w14:textId="77777777" w:rsidR="006B4533" w:rsidRDefault="009E473A" w:rsidP="00396848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информацию о наличие </w:t>
      </w:r>
      <w:r w:rsidR="00D56BFA" w:rsidRPr="0065412E">
        <w:rPr>
          <w:sz w:val="22"/>
          <w:szCs w:val="22"/>
        </w:rPr>
        <w:t>паспорт</w:t>
      </w:r>
      <w:r>
        <w:rPr>
          <w:sz w:val="22"/>
          <w:szCs w:val="22"/>
        </w:rPr>
        <w:t>а</w:t>
      </w:r>
      <w:r w:rsidR="00D56BFA" w:rsidRPr="0065412E">
        <w:rPr>
          <w:sz w:val="22"/>
          <w:szCs w:val="22"/>
        </w:rPr>
        <w:t xml:space="preserve"> безопасности объекта (территории)</w:t>
      </w:r>
      <w:r w:rsidR="006B4533">
        <w:rPr>
          <w:sz w:val="22"/>
          <w:szCs w:val="22"/>
        </w:rPr>
        <w:t xml:space="preserve"> стационарного типа</w:t>
      </w:r>
      <w:r w:rsidR="00D56BFA" w:rsidRPr="0065412E">
        <w:rPr>
          <w:sz w:val="22"/>
          <w:szCs w:val="22"/>
        </w:rPr>
        <w:t xml:space="preserve">, утвержденного </w:t>
      </w:r>
      <w:r w:rsidR="006B4533" w:rsidRPr="006B4533">
        <w:rPr>
          <w:sz w:val="22"/>
          <w:szCs w:val="22"/>
        </w:rPr>
        <w:t>Постановление</w:t>
      </w:r>
      <w:r w:rsidR="006B4533">
        <w:rPr>
          <w:sz w:val="22"/>
          <w:szCs w:val="22"/>
        </w:rPr>
        <w:t>м</w:t>
      </w:r>
      <w:r w:rsidR="006B4533" w:rsidRPr="006B4533">
        <w:rPr>
          <w:sz w:val="22"/>
          <w:szCs w:val="22"/>
        </w:rPr>
        <w:t xml:space="preserve"> Правительс</w:t>
      </w:r>
      <w:r w:rsidR="006B4533">
        <w:rPr>
          <w:sz w:val="22"/>
          <w:szCs w:val="22"/>
        </w:rPr>
        <w:t>тва Российской Федерации от 14 мая 2021 г. № 732 «</w:t>
      </w:r>
      <w:r w:rsidR="006B4533" w:rsidRPr="006B4533">
        <w:rPr>
          <w:sz w:val="22"/>
          <w:szCs w:val="22"/>
        </w:rPr>
        <w:t>Об утверждении требований к антитеррористической защищенности объектов (территорий), предназначенных для организации отдыха детей и их оздоровления, и формы паспорта безопасности объектов (территорий) стационарного типа, предназначенных для организации</w:t>
      </w:r>
      <w:r w:rsidR="006B4533">
        <w:rPr>
          <w:sz w:val="22"/>
          <w:szCs w:val="22"/>
        </w:rPr>
        <w:t xml:space="preserve"> отдыха детей и их оздоровления»;</w:t>
      </w:r>
    </w:p>
    <w:p w14:paraId="04AB6151" w14:textId="77777777" w:rsidR="008F2542" w:rsidRPr="003779E7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17581">
        <w:rPr>
          <w:rFonts w:eastAsia="Times New Roman"/>
          <w:sz w:val="22"/>
          <w:szCs w:val="22"/>
        </w:rPr>
        <w:t>копию свидетельства о государственной регистрации юридического лица</w:t>
      </w:r>
      <w:r w:rsidR="00A14566">
        <w:rPr>
          <w:rFonts w:eastAsia="Times New Roman"/>
          <w:sz w:val="22"/>
          <w:szCs w:val="22"/>
        </w:rPr>
        <w:t xml:space="preserve">                             </w:t>
      </w:r>
      <w:r w:rsidRPr="00617581">
        <w:rPr>
          <w:rFonts w:eastAsia="Times New Roman"/>
          <w:sz w:val="22"/>
          <w:szCs w:val="22"/>
        </w:rPr>
        <w:t xml:space="preserve"> (для юридических лиц) или свидетельства о государственной регистрации лица в качестве </w:t>
      </w:r>
      <w:r w:rsidRPr="003779E7">
        <w:rPr>
          <w:rFonts w:eastAsia="Times New Roman"/>
          <w:sz w:val="22"/>
          <w:szCs w:val="22"/>
        </w:rPr>
        <w:t>индивидуального предпринимателя (для индивидуальных предпринимателей)</w:t>
      </w:r>
      <w:r w:rsidR="00E3131D" w:rsidRPr="003779E7">
        <w:rPr>
          <w:rFonts w:eastAsia="Times New Roman"/>
          <w:sz w:val="22"/>
          <w:szCs w:val="22"/>
        </w:rPr>
        <w:t>;</w:t>
      </w:r>
    </w:p>
    <w:p w14:paraId="3DC1115B" w14:textId="77777777" w:rsidR="00A87AD2" w:rsidRPr="003779E7" w:rsidRDefault="00A87AD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3779E7">
        <w:rPr>
          <w:rFonts w:eastAsia="Times New Roman"/>
          <w:sz w:val="22"/>
          <w:szCs w:val="22"/>
        </w:rPr>
        <w:t>копию</w:t>
      </w:r>
      <w:r w:rsidR="00DC4968" w:rsidRPr="003779E7">
        <w:rPr>
          <w:rFonts w:eastAsia="Times New Roman"/>
          <w:sz w:val="22"/>
          <w:szCs w:val="22"/>
        </w:rPr>
        <w:t xml:space="preserve"> </w:t>
      </w:r>
      <w:r w:rsidR="006D0E9C" w:rsidRPr="003779E7">
        <w:rPr>
          <w:rFonts w:eastAsia="Times New Roman"/>
          <w:sz w:val="22"/>
          <w:szCs w:val="22"/>
        </w:rPr>
        <w:t xml:space="preserve">санитарно-эпидемиологического заключения о соответствии организации требованиям санитарного законодательства, </w:t>
      </w:r>
      <w:r w:rsidR="00DC4968" w:rsidRPr="003779E7">
        <w:rPr>
          <w:rFonts w:eastAsia="Times New Roman"/>
          <w:sz w:val="22"/>
          <w:szCs w:val="22"/>
        </w:rPr>
        <w:t>в сфере организации отдыха и оздо</w:t>
      </w:r>
      <w:r w:rsidR="0034035E" w:rsidRPr="003779E7">
        <w:rPr>
          <w:rFonts w:eastAsia="Times New Roman"/>
          <w:sz w:val="22"/>
          <w:szCs w:val="22"/>
        </w:rPr>
        <w:t>ровления детей</w:t>
      </w:r>
      <w:r w:rsidRPr="003779E7">
        <w:rPr>
          <w:rFonts w:eastAsia="Times New Roman"/>
          <w:sz w:val="22"/>
          <w:szCs w:val="22"/>
        </w:rPr>
        <w:t>;</w:t>
      </w:r>
    </w:p>
    <w:p w14:paraId="32C39AFD" w14:textId="77777777" w:rsidR="00A87AD2" w:rsidRDefault="00236781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3779E7">
        <w:rPr>
          <w:rFonts w:eastAsia="Times New Roman"/>
          <w:sz w:val="22"/>
          <w:szCs w:val="22"/>
        </w:rPr>
        <w:t>информация о результатах проведения органами, осуществляющими государственный</w:t>
      </w:r>
      <w:r>
        <w:rPr>
          <w:rFonts w:eastAsia="Times New Roman"/>
          <w:sz w:val="22"/>
          <w:szCs w:val="22"/>
        </w:rPr>
        <w:t xml:space="preserve"> контроль (надзор), плановых и внеплановых проверок в текущем году и в предыдущем году;</w:t>
      </w:r>
    </w:p>
    <w:p w14:paraId="151DA7F7" w14:textId="77777777" w:rsidR="00E3131D" w:rsidRPr="00617581" w:rsidRDefault="00236781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копию </w:t>
      </w:r>
      <w:r w:rsidR="00E3131D" w:rsidRPr="0065412E">
        <w:rPr>
          <w:rFonts w:eastAsia="Times New Roman"/>
          <w:sz w:val="22"/>
          <w:szCs w:val="22"/>
        </w:rPr>
        <w:t>акт</w:t>
      </w:r>
      <w:r>
        <w:rPr>
          <w:rFonts w:eastAsia="Times New Roman"/>
          <w:sz w:val="22"/>
          <w:szCs w:val="22"/>
        </w:rPr>
        <w:t>а</w:t>
      </w:r>
      <w:r w:rsidR="005A2F00">
        <w:rPr>
          <w:rFonts w:eastAsia="Times New Roman"/>
          <w:sz w:val="22"/>
          <w:szCs w:val="22"/>
        </w:rPr>
        <w:t xml:space="preserve"> приемки о</w:t>
      </w:r>
      <w:r w:rsidR="00E3131D" w:rsidRPr="0065412E">
        <w:rPr>
          <w:rFonts w:eastAsia="Times New Roman"/>
          <w:sz w:val="22"/>
          <w:szCs w:val="22"/>
        </w:rPr>
        <w:t>рганизации межведомственной комиссией по вопросам организации отдыха и оздоровления детей в Брянской области;</w:t>
      </w:r>
    </w:p>
    <w:p w14:paraId="2DC17038" w14:textId="77777777" w:rsidR="00DB2DDD" w:rsidRPr="0065412E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копию лицензии </w:t>
      </w:r>
      <w:r w:rsidR="009B5E1B">
        <w:rPr>
          <w:rFonts w:eastAsia="Times New Roman"/>
          <w:sz w:val="22"/>
          <w:szCs w:val="22"/>
        </w:rPr>
        <w:t>на медицинскую деятельность</w:t>
      </w:r>
      <w:r w:rsidRPr="0065412E">
        <w:rPr>
          <w:rFonts w:eastAsia="Times New Roman"/>
          <w:sz w:val="22"/>
          <w:szCs w:val="22"/>
        </w:rPr>
        <w:t xml:space="preserve"> </w:t>
      </w:r>
      <w:r w:rsidR="009B5E1B">
        <w:rPr>
          <w:rFonts w:eastAsia="Times New Roman"/>
          <w:sz w:val="22"/>
          <w:szCs w:val="22"/>
        </w:rPr>
        <w:t>либо договора об оказании медицинс</w:t>
      </w:r>
      <w:r w:rsidR="005A2F00">
        <w:rPr>
          <w:rFonts w:eastAsia="Times New Roman"/>
          <w:sz w:val="22"/>
          <w:szCs w:val="22"/>
        </w:rPr>
        <w:t>кой помощи, заключаемого между о</w:t>
      </w:r>
      <w:r w:rsidR="009B5E1B">
        <w:rPr>
          <w:rFonts w:eastAsia="Times New Roman"/>
          <w:sz w:val="22"/>
          <w:szCs w:val="22"/>
        </w:rPr>
        <w:t>рганиз</w:t>
      </w:r>
      <w:r w:rsidR="00CF6561">
        <w:rPr>
          <w:rFonts w:eastAsia="Times New Roman"/>
          <w:sz w:val="22"/>
          <w:szCs w:val="22"/>
        </w:rPr>
        <w:t>ацией и медицинским учреждением</w:t>
      </w:r>
      <w:r w:rsidR="00C30AB7" w:rsidRPr="0065412E">
        <w:rPr>
          <w:rFonts w:eastAsia="Times New Roman"/>
          <w:sz w:val="22"/>
          <w:szCs w:val="22"/>
        </w:rPr>
        <w:t>;</w:t>
      </w:r>
    </w:p>
    <w:p w14:paraId="70FAE4BD" w14:textId="77777777" w:rsidR="00184D70" w:rsidRDefault="00B6787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копию лицензии на право осуществления образовательной деятельности</w:t>
      </w:r>
      <w:r w:rsidR="00283E50">
        <w:rPr>
          <w:rFonts w:eastAsia="Times New Roman"/>
          <w:sz w:val="22"/>
          <w:szCs w:val="22"/>
        </w:rPr>
        <w:t xml:space="preserve"> (в случае осуществления организацией образовательной деятельности по основным и дополнительным общеобразовательным программам, основным программам профессионального обучения)</w:t>
      </w:r>
      <w:r w:rsidR="00184D70" w:rsidRPr="0065412E">
        <w:rPr>
          <w:rFonts w:eastAsia="Times New Roman"/>
          <w:sz w:val="22"/>
          <w:szCs w:val="22"/>
        </w:rPr>
        <w:t>;</w:t>
      </w:r>
    </w:p>
    <w:p w14:paraId="6426230A" w14:textId="77777777" w:rsidR="0069653C" w:rsidRPr="0065412E" w:rsidRDefault="0069653C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сведения об обесп</w:t>
      </w:r>
      <w:r w:rsidR="005A2F00">
        <w:rPr>
          <w:rFonts w:eastAsia="Times New Roman"/>
          <w:sz w:val="22"/>
          <w:szCs w:val="22"/>
        </w:rPr>
        <w:t>ечении в о</w:t>
      </w:r>
      <w:r>
        <w:rPr>
          <w:rFonts w:eastAsia="Times New Roman"/>
          <w:sz w:val="22"/>
          <w:szCs w:val="22"/>
        </w:rPr>
        <w:t>рганизации доступности услуг для детей-инвалидов и детей</w:t>
      </w:r>
      <w:r w:rsidR="00193924">
        <w:rPr>
          <w:rFonts w:eastAsia="Times New Roman"/>
          <w:sz w:val="22"/>
          <w:szCs w:val="22"/>
        </w:rPr>
        <w:t xml:space="preserve">     </w:t>
      </w:r>
      <w:r>
        <w:rPr>
          <w:rFonts w:eastAsia="Times New Roman"/>
          <w:sz w:val="22"/>
          <w:szCs w:val="22"/>
        </w:rPr>
        <w:t xml:space="preserve"> с ограниченными возможностями здоровья</w:t>
      </w:r>
      <w:r w:rsidR="00193924">
        <w:rPr>
          <w:rFonts w:eastAsia="Times New Roman"/>
          <w:sz w:val="22"/>
          <w:szCs w:val="22"/>
        </w:rPr>
        <w:t>;</w:t>
      </w:r>
    </w:p>
    <w:p w14:paraId="261B248E" w14:textId="77777777" w:rsidR="008F2542" w:rsidRPr="0065412E" w:rsidRDefault="00C21F37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копии </w:t>
      </w:r>
      <w:r w:rsidR="00DB2DDD" w:rsidRPr="0065412E">
        <w:rPr>
          <w:rFonts w:eastAsia="Times New Roman"/>
          <w:sz w:val="22"/>
          <w:szCs w:val="22"/>
        </w:rPr>
        <w:t>договор</w:t>
      </w:r>
      <w:r>
        <w:rPr>
          <w:rFonts w:eastAsia="Times New Roman"/>
          <w:sz w:val="22"/>
          <w:szCs w:val="22"/>
        </w:rPr>
        <w:t>ов</w:t>
      </w:r>
      <w:r w:rsidR="00DB2DDD" w:rsidRPr="0065412E">
        <w:rPr>
          <w:rFonts w:eastAsia="Times New Roman"/>
          <w:sz w:val="22"/>
          <w:szCs w:val="22"/>
        </w:rPr>
        <w:t xml:space="preserve"> на орга</w:t>
      </w:r>
      <w:r w:rsidR="00D97811" w:rsidRPr="0065412E">
        <w:rPr>
          <w:rFonts w:eastAsia="Times New Roman"/>
          <w:sz w:val="22"/>
          <w:szCs w:val="22"/>
        </w:rPr>
        <w:t xml:space="preserve">низацию охраны объекта, </w:t>
      </w:r>
      <w:r w:rsidR="00DB2DDD" w:rsidRPr="0065412E">
        <w:rPr>
          <w:rFonts w:eastAsia="Times New Roman"/>
          <w:sz w:val="22"/>
          <w:szCs w:val="22"/>
        </w:rPr>
        <w:t xml:space="preserve">на вывоз мусора, </w:t>
      </w:r>
      <w:r w:rsidR="009571E8" w:rsidRPr="0065412E">
        <w:rPr>
          <w:rFonts w:eastAsia="Times New Roman"/>
          <w:sz w:val="22"/>
          <w:szCs w:val="22"/>
        </w:rPr>
        <w:t>поставки продукции</w:t>
      </w:r>
      <w:r w:rsidR="00DB2DDD" w:rsidRPr="0065412E">
        <w:rPr>
          <w:rFonts w:eastAsia="Times New Roman"/>
          <w:sz w:val="22"/>
          <w:szCs w:val="22"/>
        </w:rPr>
        <w:t xml:space="preserve">, </w:t>
      </w:r>
      <w:r w:rsidR="009571E8" w:rsidRPr="0065412E">
        <w:rPr>
          <w:rFonts w:eastAsia="Times New Roman"/>
          <w:sz w:val="22"/>
          <w:szCs w:val="22"/>
        </w:rPr>
        <w:t xml:space="preserve">коллективного страхования от несчастных случаев и болезней, оказания услуг по вывозу </w:t>
      </w:r>
      <w:r>
        <w:rPr>
          <w:rFonts w:eastAsia="Times New Roman"/>
          <w:sz w:val="22"/>
          <w:szCs w:val="22"/>
        </w:rPr>
        <w:t xml:space="preserve">                          </w:t>
      </w:r>
      <w:r w:rsidR="009571E8" w:rsidRPr="0065412E">
        <w:rPr>
          <w:rFonts w:eastAsia="Times New Roman"/>
          <w:sz w:val="22"/>
          <w:szCs w:val="22"/>
        </w:rPr>
        <w:t>и передачу на утилизацию отходов прои</w:t>
      </w:r>
      <w:r w:rsidR="00D97811" w:rsidRPr="0065412E">
        <w:rPr>
          <w:rFonts w:eastAsia="Times New Roman"/>
          <w:sz w:val="22"/>
          <w:szCs w:val="22"/>
        </w:rPr>
        <w:t xml:space="preserve">зводства и потребления, </w:t>
      </w:r>
      <w:r w:rsidR="009571E8" w:rsidRPr="0065412E">
        <w:rPr>
          <w:rFonts w:eastAsia="Times New Roman"/>
          <w:sz w:val="22"/>
          <w:szCs w:val="22"/>
        </w:rPr>
        <w:t xml:space="preserve">на </w:t>
      </w:r>
      <w:r w:rsidR="0079482B" w:rsidRPr="0065412E">
        <w:rPr>
          <w:rFonts w:eastAsia="Times New Roman"/>
          <w:sz w:val="22"/>
          <w:szCs w:val="22"/>
        </w:rPr>
        <w:t xml:space="preserve">оказание услуг </w:t>
      </w:r>
      <w:r w:rsidR="0069653C">
        <w:rPr>
          <w:rFonts w:eastAsia="Times New Roman"/>
          <w:sz w:val="22"/>
          <w:szCs w:val="22"/>
        </w:rPr>
        <w:t xml:space="preserve">                                </w:t>
      </w:r>
      <w:r w:rsidR="0079482B" w:rsidRPr="0065412E">
        <w:rPr>
          <w:rFonts w:eastAsia="Times New Roman"/>
          <w:sz w:val="22"/>
          <w:szCs w:val="22"/>
        </w:rPr>
        <w:t xml:space="preserve">по дезинсекции, </w:t>
      </w:r>
      <w:r w:rsidR="009571E8" w:rsidRPr="0065412E">
        <w:rPr>
          <w:rFonts w:eastAsia="Times New Roman"/>
          <w:sz w:val="22"/>
          <w:szCs w:val="22"/>
        </w:rPr>
        <w:t>дератизации</w:t>
      </w:r>
      <w:r w:rsidR="0079482B" w:rsidRPr="0065412E">
        <w:rPr>
          <w:rFonts w:eastAsia="Times New Roman"/>
          <w:sz w:val="22"/>
          <w:szCs w:val="22"/>
        </w:rPr>
        <w:t xml:space="preserve"> и </w:t>
      </w:r>
      <w:r w:rsidR="00F604C5">
        <w:rPr>
          <w:rFonts w:eastAsia="Times New Roman"/>
          <w:sz w:val="22"/>
          <w:szCs w:val="22"/>
        </w:rPr>
        <w:t>акарицидной обработки</w:t>
      </w:r>
      <w:r w:rsidR="00C30AB7" w:rsidRPr="0065412E">
        <w:rPr>
          <w:rFonts w:eastAsia="Times New Roman"/>
          <w:sz w:val="22"/>
          <w:szCs w:val="22"/>
        </w:rPr>
        <w:t>;</w:t>
      </w:r>
    </w:p>
    <w:p w14:paraId="7A5620F7" w14:textId="77777777" w:rsidR="00E3131D" w:rsidRPr="00E3131D" w:rsidRDefault="005A2F00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программу развития о</w:t>
      </w:r>
      <w:r w:rsidR="00E3131D" w:rsidRPr="0065412E">
        <w:rPr>
          <w:rFonts w:eastAsia="Times New Roman"/>
          <w:sz w:val="22"/>
          <w:szCs w:val="22"/>
        </w:rPr>
        <w:t xml:space="preserve">рганизаций в период оздоровительной кампании (планы </w:t>
      </w:r>
      <w:r w:rsidR="00E3131D">
        <w:rPr>
          <w:rFonts w:eastAsia="Times New Roman"/>
          <w:sz w:val="22"/>
          <w:szCs w:val="22"/>
        </w:rPr>
        <w:t xml:space="preserve">                         </w:t>
      </w:r>
      <w:r w:rsidR="00E3131D" w:rsidRPr="0065412E">
        <w:rPr>
          <w:rFonts w:eastAsia="Times New Roman"/>
          <w:sz w:val="22"/>
          <w:szCs w:val="22"/>
        </w:rPr>
        <w:t>и описания мероприятий по орган</w:t>
      </w:r>
      <w:r w:rsidR="00E3131D">
        <w:rPr>
          <w:rFonts w:eastAsia="Times New Roman"/>
          <w:sz w:val="22"/>
          <w:szCs w:val="22"/>
        </w:rPr>
        <w:t>изации досуговой деятельности);</w:t>
      </w:r>
    </w:p>
    <w:p w14:paraId="553BAB93" w14:textId="77777777" w:rsidR="00C30AB7" w:rsidRDefault="00C30AB7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bCs/>
          <w:sz w:val="22"/>
          <w:szCs w:val="22"/>
        </w:rPr>
        <w:t>соглашение о предоставлении и реализации путевок с использованием средств областного бюджета Брянской области</w:t>
      </w:r>
      <w:r w:rsidR="00DA783E" w:rsidRPr="0065412E">
        <w:rPr>
          <w:rFonts w:eastAsia="Times New Roman"/>
          <w:sz w:val="22"/>
          <w:szCs w:val="22"/>
        </w:rPr>
        <w:t xml:space="preserve"> </w:t>
      </w:r>
      <w:r w:rsidRPr="0065412E">
        <w:rPr>
          <w:rFonts w:eastAsia="Times New Roman"/>
          <w:sz w:val="22"/>
          <w:szCs w:val="22"/>
        </w:rPr>
        <w:t>(на момент подписания соглашения);</w:t>
      </w:r>
    </w:p>
    <w:p w14:paraId="6D320C61" w14:textId="77777777" w:rsidR="002326EF" w:rsidRPr="0065412E" w:rsidRDefault="0069653C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копию </w:t>
      </w:r>
      <w:r w:rsidR="002326EF">
        <w:rPr>
          <w:rFonts w:eastAsia="Times New Roman"/>
          <w:sz w:val="22"/>
          <w:szCs w:val="22"/>
        </w:rPr>
        <w:t>договор</w:t>
      </w:r>
      <w:r>
        <w:rPr>
          <w:rFonts w:eastAsia="Times New Roman"/>
          <w:sz w:val="22"/>
          <w:szCs w:val="22"/>
        </w:rPr>
        <w:t>а</w:t>
      </w:r>
      <w:r w:rsidR="002326EF">
        <w:rPr>
          <w:rFonts w:eastAsia="Times New Roman"/>
          <w:sz w:val="22"/>
          <w:szCs w:val="22"/>
        </w:rPr>
        <w:t xml:space="preserve"> с родителями об организации отдыха и оздоровления ребенка;</w:t>
      </w:r>
    </w:p>
    <w:p w14:paraId="3411C73F" w14:textId="77777777" w:rsidR="00C30AB7" w:rsidRPr="0065412E" w:rsidRDefault="00C30AB7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калькуляцию стоимости путевки. </w:t>
      </w:r>
    </w:p>
    <w:p w14:paraId="291585D8" w14:textId="77777777" w:rsidR="00685E0B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4.</w:t>
      </w:r>
      <w:r>
        <w:rPr>
          <w:rFonts w:eastAsia="Times New Roman"/>
          <w:sz w:val="22"/>
          <w:szCs w:val="22"/>
        </w:rPr>
        <w:tab/>
      </w:r>
      <w:r w:rsidR="00FC1099">
        <w:rPr>
          <w:rFonts w:eastAsia="Times New Roman"/>
          <w:sz w:val="22"/>
          <w:szCs w:val="22"/>
        </w:rPr>
        <w:t xml:space="preserve">Заявители </w:t>
      </w:r>
      <w:r w:rsidR="00FC1099" w:rsidRPr="0065412E">
        <w:rPr>
          <w:rFonts w:eastAsia="Times New Roman"/>
          <w:sz w:val="22"/>
          <w:szCs w:val="22"/>
        </w:rPr>
        <w:t>предст</w:t>
      </w:r>
      <w:r w:rsidR="00FC1099">
        <w:rPr>
          <w:rFonts w:eastAsia="Times New Roman"/>
          <w:sz w:val="22"/>
          <w:szCs w:val="22"/>
        </w:rPr>
        <w:t xml:space="preserve">авляют в обязательном порядке </w:t>
      </w:r>
      <w:r w:rsidR="008F2542" w:rsidRPr="0065412E">
        <w:rPr>
          <w:rFonts w:eastAsia="Times New Roman"/>
          <w:sz w:val="22"/>
          <w:szCs w:val="22"/>
        </w:rPr>
        <w:t xml:space="preserve">сведения, указанные </w:t>
      </w:r>
      <w:r w:rsidR="008F2542" w:rsidRPr="0065412E">
        <w:rPr>
          <w:rFonts w:eastAsia="Times New Roman"/>
          <w:color w:val="000000"/>
          <w:sz w:val="22"/>
          <w:szCs w:val="22"/>
        </w:rPr>
        <w:t xml:space="preserve">в </w:t>
      </w:r>
      <w:r w:rsidR="00862E87" w:rsidRPr="0065412E">
        <w:rPr>
          <w:rFonts w:eastAsia="Times New Roman"/>
          <w:color w:val="000000"/>
          <w:sz w:val="22"/>
          <w:szCs w:val="22"/>
        </w:rPr>
        <w:t>пункте 3</w:t>
      </w:r>
      <w:r w:rsidR="00051579" w:rsidRPr="0065412E">
        <w:rPr>
          <w:rFonts w:eastAsia="Times New Roman"/>
          <w:color w:val="000000"/>
          <w:sz w:val="22"/>
          <w:szCs w:val="22"/>
        </w:rPr>
        <w:t xml:space="preserve"> раздела </w:t>
      </w:r>
      <w:r w:rsidR="00051579" w:rsidRPr="0065412E">
        <w:rPr>
          <w:rFonts w:eastAsia="Times New Roman"/>
          <w:color w:val="000000"/>
          <w:sz w:val="22"/>
          <w:szCs w:val="22"/>
          <w:lang w:val="en-US"/>
        </w:rPr>
        <w:t>II</w:t>
      </w:r>
      <w:r w:rsidR="00051579" w:rsidRPr="0065412E">
        <w:rPr>
          <w:rFonts w:eastAsia="Times New Roman"/>
          <w:color w:val="000000"/>
          <w:sz w:val="22"/>
          <w:szCs w:val="22"/>
        </w:rPr>
        <w:t xml:space="preserve"> </w:t>
      </w:r>
      <w:r w:rsidR="008F2542" w:rsidRPr="0065412E">
        <w:rPr>
          <w:rFonts w:eastAsia="Times New Roman"/>
          <w:color w:val="000000"/>
          <w:sz w:val="22"/>
          <w:szCs w:val="22"/>
        </w:rPr>
        <w:t>настоящего</w:t>
      </w:r>
      <w:r w:rsidR="00193924">
        <w:rPr>
          <w:rFonts w:eastAsia="Times New Roman"/>
          <w:sz w:val="22"/>
          <w:szCs w:val="22"/>
        </w:rPr>
        <w:t xml:space="preserve"> Положения, несут</w:t>
      </w:r>
      <w:r w:rsidR="008F2542" w:rsidRPr="0065412E">
        <w:rPr>
          <w:rFonts w:eastAsia="Times New Roman"/>
          <w:sz w:val="22"/>
          <w:szCs w:val="22"/>
        </w:rPr>
        <w:t xml:space="preserve"> ответственность за их достоверность в соответствии с законодательством Российской Федерации. </w:t>
      </w:r>
    </w:p>
    <w:p w14:paraId="39BC6DA9" w14:textId="77777777" w:rsidR="008F2542" w:rsidRPr="0065412E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5.</w:t>
      </w:r>
      <w:r>
        <w:rPr>
          <w:rFonts w:eastAsia="Times New Roman"/>
          <w:sz w:val="22"/>
          <w:szCs w:val="22"/>
        </w:rPr>
        <w:tab/>
      </w:r>
      <w:r w:rsidR="005869D8">
        <w:rPr>
          <w:rFonts w:eastAsia="Times New Roman"/>
          <w:sz w:val="22"/>
          <w:szCs w:val="22"/>
        </w:rPr>
        <w:t>Сведения</w:t>
      </w:r>
      <w:r w:rsidR="008F2542" w:rsidRPr="0065412E">
        <w:rPr>
          <w:rFonts w:eastAsia="Times New Roman"/>
          <w:sz w:val="22"/>
          <w:szCs w:val="22"/>
        </w:rPr>
        <w:t xml:space="preserve">, указанные в </w:t>
      </w:r>
      <w:r w:rsidR="00862E87" w:rsidRPr="0065412E">
        <w:rPr>
          <w:rFonts w:eastAsia="Times New Roman"/>
          <w:color w:val="000000"/>
          <w:sz w:val="22"/>
          <w:szCs w:val="22"/>
        </w:rPr>
        <w:t>пункте 3</w:t>
      </w:r>
      <w:r w:rsidR="00051579" w:rsidRPr="0065412E">
        <w:rPr>
          <w:rFonts w:eastAsia="Times New Roman"/>
          <w:color w:val="000000"/>
          <w:sz w:val="22"/>
          <w:szCs w:val="22"/>
        </w:rPr>
        <w:t xml:space="preserve"> раздела </w:t>
      </w:r>
      <w:r w:rsidR="00051579" w:rsidRPr="0065412E">
        <w:rPr>
          <w:rFonts w:eastAsia="Times New Roman"/>
          <w:color w:val="000000"/>
          <w:sz w:val="22"/>
          <w:szCs w:val="22"/>
          <w:lang w:val="en-US"/>
        </w:rPr>
        <w:t>II</w:t>
      </w:r>
      <w:r w:rsidR="00051579" w:rsidRPr="0065412E">
        <w:rPr>
          <w:rFonts w:eastAsia="Times New Roman"/>
          <w:color w:val="000000"/>
          <w:sz w:val="22"/>
          <w:szCs w:val="22"/>
        </w:rPr>
        <w:t xml:space="preserve"> </w:t>
      </w:r>
      <w:r w:rsidR="008F2542" w:rsidRPr="0065412E">
        <w:rPr>
          <w:rFonts w:eastAsia="Times New Roman"/>
          <w:color w:val="000000"/>
          <w:sz w:val="22"/>
          <w:szCs w:val="22"/>
        </w:rPr>
        <w:t>н</w:t>
      </w:r>
      <w:r w:rsidR="00C87740" w:rsidRPr="0065412E">
        <w:rPr>
          <w:rFonts w:eastAsia="Times New Roman"/>
          <w:sz w:val="22"/>
          <w:szCs w:val="22"/>
        </w:rPr>
        <w:t>астоящего Положения</w:t>
      </w:r>
      <w:r w:rsidR="008F2542" w:rsidRPr="0065412E">
        <w:rPr>
          <w:rFonts w:eastAsia="Times New Roman"/>
          <w:sz w:val="22"/>
          <w:szCs w:val="22"/>
        </w:rPr>
        <w:t>, представляют</w:t>
      </w:r>
      <w:r w:rsidR="00C87740" w:rsidRPr="0065412E">
        <w:rPr>
          <w:rFonts w:eastAsia="Times New Roman"/>
          <w:sz w:val="22"/>
          <w:szCs w:val="22"/>
        </w:rPr>
        <w:t>ся одним из следующих способов:</w:t>
      </w:r>
    </w:p>
    <w:p w14:paraId="0CC7BD19" w14:textId="77777777" w:rsidR="008F2542" w:rsidRPr="0065412E" w:rsidRDefault="005869D8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путем личного обращения з</w:t>
      </w:r>
      <w:r w:rsidR="008F2542" w:rsidRPr="0065412E">
        <w:rPr>
          <w:rFonts w:eastAsia="Times New Roman"/>
          <w:sz w:val="22"/>
          <w:szCs w:val="22"/>
        </w:rPr>
        <w:t xml:space="preserve">аявителя в </w:t>
      </w:r>
      <w:r>
        <w:rPr>
          <w:rFonts w:eastAsia="Times New Roman"/>
          <w:sz w:val="22"/>
          <w:szCs w:val="22"/>
        </w:rPr>
        <w:t>департамент</w:t>
      </w:r>
      <w:r w:rsidR="00D1296D" w:rsidRPr="0065412E">
        <w:rPr>
          <w:rFonts w:eastAsia="Times New Roman"/>
          <w:sz w:val="22"/>
          <w:szCs w:val="22"/>
        </w:rPr>
        <w:t xml:space="preserve"> (д</w:t>
      </w:r>
      <w:r w:rsidR="008F2542" w:rsidRPr="0065412E">
        <w:rPr>
          <w:rFonts w:eastAsia="Times New Roman"/>
          <w:sz w:val="22"/>
          <w:szCs w:val="22"/>
        </w:rPr>
        <w:t xml:space="preserve">окументы представляются в копиях, заверенных в установленном законодательством Российской Федерации порядке, с предъявлением подлинников документов, которые впоследствии </w:t>
      </w:r>
      <w:r>
        <w:rPr>
          <w:rFonts w:eastAsia="Times New Roman"/>
          <w:sz w:val="22"/>
          <w:szCs w:val="22"/>
        </w:rPr>
        <w:t>возвращаются представившему их з</w:t>
      </w:r>
      <w:r w:rsidR="008F2542" w:rsidRPr="0065412E">
        <w:rPr>
          <w:rFonts w:eastAsia="Times New Roman"/>
          <w:sz w:val="22"/>
          <w:szCs w:val="22"/>
        </w:rPr>
        <w:t>аявителю</w:t>
      </w:r>
      <w:r w:rsidR="00D1296D" w:rsidRPr="0065412E">
        <w:rPr>
          <w:rFonts w:eastAsia="Times New Roman"/>
          <w:sz w:val="22"/>
          <w:szCs w:val="22"/>
        </w:rPr>
        <w:t>);</w:t>
      </w:r>
      <w:r w:rsidR="008F2542" w:rsidRPr="0065412E">
        <w:rPr>
          <w:rFonts w:eastAsia="Times New Roman"/>
          <w:sz w:val="22"/>
          <w:szCs w:val="22"/>
        </w:rPr>
        <w:t xml:space="preserve"> </w:t>
      </w:r>
    </w:p>
    <w:p w14:paraId="65AE0D3F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почтовым отправлением</w:t>
      </w:r>
      <w:r w:rsidR="00D1296D" w:rsidRPr="0065412E">
        <w:rPr>
          <w:rFonts w:eastAsia="Times New Roman"/>
          <w:sz w:val="22"/>
          <w:szCs w:val="22"/>
        </w:rPr>
        <w:t xml:space="preserve"> (д</w:t>
      </w:r>
      <w:r w:rsidRPr="0065412E">
        <w:rPr>
          <w:rFonts w:eastAsia="Times New Roman"/>
          <w:sz w:val="22"/>
          <w:szCs w:val="22"/>
        </w:rPr>
        <w:t>окументы представляются в копиях, заверенных нотариусом или должностным лицом, уполномоченным в соответствии с законодательством Российской Федерации на совершение нотариальных действий</w:t>
      </w:r>
      <w:r w:rsidR="00D1296D" w:rsidRPr="0065412E">
        <w:rPr>
          <w:rFonts w:eastAsia="Times New Roman"/>
          <w:sz w:val="22"/>
          <w:szCs w:val="22"/>
        </w:rPr>
        <w:t>);</w:t>
      </w:r>
      <w:r w:rsidRPr="0065412E">
        <w:rPr>
          <w:rFonts w:eastAsia="Times New Roman"/>
          <w:sz w:val="22"/>
          <w:szCs w:val="22"/>
        </w:rPr>
        <w:t xml:space="preserve"> </w:t>
      </w:r>
    </w:p>
    <w:p w14:paraId="613F0752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в форме электронных документов с использованием электронной подписи в соответствии </w:t>
      </w:r>
      <w:r w:rsidR="00414E1F">
        <w:rPr>
          <w:rFonts w:eastAsia="Times New Roman"/>
          <w:sz w:val="22"/>
          <w:szCs w:val="22"/>
        </w:rPr>
        <w:t xml:space="preserve">   </w:t>
      </w:r>
      <w:r w:rsidRPr="0065412E">
        <w:rPr>
          <w:rFonts w:eastAsia="Times New Roman"/>
          <w:sz w:val="22"/>
          <w:szCs w:val="22"/>
        </w:rPr>
        <w:t xml:space="preserve">с требованиями </w:t>
      </w:r>
      <w:r w:rsidRPr="0065412E">
        <w:rPr>
          <w:rFonts w:eastAsia="Times New Roman"/>
          <w:color w:val="000000"/>
          <w:sz w:val="22"/>
          <w:szCs w:val="22"/>
        </w:rPr>
        <w:t xml:space="preserve">Федерального </w:t>
      </w:r>
      <w:hyperlink r:id="rId7" w:history="1">
        <w:r w:rsidRPr="0065412E">
          <w:rPr>
            <w:rFonts w:eastAsia="Times New Roman"/>
            <w:color w:val="000000"/>
            <w:sz w:val="22"/>
            <w:szCs w:val="22"/>
          </w:rPr>
          <w:t>закона</w:t>
        </w:r>
      </w:hyperlink>
      <w:r w:rsidRPr="0065412E">
        <w:rPr>
          <w:rFonts w:eastAsia="Times New Roman"/>
          <w:color w:val="000000"/>
          <w:sz w:val="22"/>
          <w:szCs w:val="22"/>
        </w:rPr>
        <w:t xml:space="preserve"> от </w:t>
      </w:r>
      <w:hyperlink r:id="rId8" w:history="1">
        <w:r w:rsidR="00CF60E0">
          <w:rPr>
            <w:rFonts w:eastAsia="Times New Roman"/>
            <w:color w:val="000000"/>
            <w:sz w:val="22"/>
            <w:szCs w:val="22"/>
          </w:rPr>
          <w:t xml:space="preserve">6 апреля </w:t>
        </w:r>
        <w:r w:rsidR="00216504" w:rsidRPr="0065412E">
          <w:rPr>
            <w:rFonts w:eastAsia="Times New Roman"/>
            <w:color w:val="000000"/>
            <w:sz w:val="22"/>
            <w:szCs w:val="22"/>
          </w:rPr>
          <w:t>2011 г.</w:t>
        </w:r>
        <w:r w:rsidR="00430921">
          <w:rPr>
            <w:rFonts w:eastAsia="Times New Roman"/>
            <w:color w:val="000000"/>
            <w:sz w:val="22"/>
            <w:szCs w:val="22"/>
          </w:rPr>
          <w:t xml:space="preserve"> №</w:t>
        </w:r>
        <w:r w:rsidRPr="0065412E">
          <w:rPr>
            <w:rFonts w:eastAsia="Times New Roman"/>
            <w:color w:val="000000"/>
            <w:sz w:val="22"/>
            <w:szCs w:val="22"/>
          </w:rPr>
          <w:t xml:space="preserve"> 63-ФЗ</w:t>
        </w:r>
      </w:hyperlink>
      <w:r w:rsidR="00AC6A11" w:rsidRPr="0065412E">
        <w:rPr>
          <w:rFonts w:eastAsia="Times New Roman"/>
          <w:color w:val="000000"/>
          <w:sz w:val="22"/>
          <w:szCs w:val="22"/>
        </w:rPr>
        <w:t xml:space="preserve"> «</w:t>
      </w:r>
      <w:r w:rsidRPr="0065412E">
        <w:rPr>
          <w:rFonts w:eastAsia="Times New Roman"/>
          <w:color w:val="000000"/>
          <w:sz w:val="22"/>
          <w:szCs w:val="22"/>
        </w:rPr>
        <w:t>Об</w:t>
      </w:r>
      <w:r w:rsidR="00AC6A11" w:rsidRPr="0065412E">
        <w:rPr>
          <w:rFonts w:eastAsia="Times New Roman"/>
          <w:sz w:val="22"/>
          <w:szCs w:val="22"/>
        </w:rPr>
        <w:t xml:space="preserve"> электронной подписи»</w:t>
      </w:r>
      <w:r w:rsidRPr="0065412E">
        <w:rPr>
          <w:rFonts w:eastAsia="Times New Roman"/>
          <w:sz w:val="22"/>
          <w:szCs w:val="22"/>
        </w:rPr>
        <w:t xml:space="preserve">. </w:t>
      </w:r>
    </w:p>
    <w:p w14:paraId="4A08C209" w14:textId="77777777" w:rsidR="008F2542" w:rsidRPr="0065412E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6.</w:t>
      </w:r>
      <w:r>
        <w:rPr>
          <w:rFonts w:eastAsia="Times New Roman"/>
          <w:sz w:val="22"/>
          <w:szCs w:val="22"/>
        </w:rPr>
        <w:tab/>
      </w:r>
      <w:r w:rsidR="00414E1F">
        <w:rPr>
          <w:rFonts w:eastAsia="Times New Roman"/>
          <w:sz w:val="22"/>
          <w:szCs w:val="22"/>
        </w:rPr>
        <w:t>Днем обращения з</w:t>
      </w:r>
      <w:r w:rsidR="008F2542" w:rsidRPr="0065412E">
        <w:rPr>
          <w:rFonts w:eastAsia="Times New Roman"/>
          <w:sz w:val="22"/>
          <w:szCs w:val="22"/>
        </w:rPr>
        <w:t xml:space="preserve">аявителя в </w:t>
      </w:r>
      <w:r w:rsidR="00414E1F">
        <w:rPr>
          <w:rFonts w:eastAsia="Times New Roman"/>
          <w:sz w:val="22"/>
          <w:szCs w:val="22"/>
        </w:rPr>
        <w:t>департамент</w:t>
      </w:r>
      <w:r w:rsidR="008F2542" w:rsidRPr="0065412E">
        <w:rPr>
          <w:rFonts w:eastAsia="Times New Roman"/>
          <w:sz w:val="22"/>
          <w:szCs w:val="22"/>
        </w:rPr>
        <w:t xml:space="preserve"> является</w:t>
      </w:r>
      <w:r w:rsidR="008666A4" w:rsidRPr="0065412E">
        <w:rPr>
          <w:rFonts w:eastAsia="Times New Roman"/>
          <w:sz w:val="22"/>
          <w:szCs w:val="22"/>
        </w:rPr>
        <w:t xml:space="preserve"> день поступления документов </w:t>
      </w:r>
      <w:r w:rsidR="00414E1F">
        <w:rPr>
          <w:rFonts w:eastAsia="Times New Roman"/>
          <w:sz w:val="22"/>
          <w:szCs w:val="22"/>
        </w:rPr>
        <w:t xml:space="preserve">     </w:t>
      </w:r>
      <w:r w:rsidR="008666A4" w:rsidRPr="0065412E">
        <w:rPr>
          <w:rFonts w:eastAsia="Times New Roman"/>
          <w:sz w:val="22"/>
          <w:szCs w:val="22"/>
        </w:rPr>
        <w:t xml:space="preserve">в </w:t>
      </w:r>
      <w:r w:rsidR="00414E1F">
        <w:rPr>
          <w:rFonts w:eastAsia="Times New Roman"/>
          <w:sz w:val="22"/>
          <w:szCs w:val="22"/>
        </w:rPr>
        <w:t>департамент</w:t>
      </w:r>
      <w:r w:rsidR="008F2542" w:rsidRPr="0065412E">
        <w:rPr>
          <w:rFonts w:eastAsia="Times New Roman"/>
          <w:sz w:val="22"/>
          <w:szCs w:val="22"/>
        </w:rPr>
        <w:t xml:space="preserve">. </w:t>
      </w:r>
    </w:p>
    <w:p w14:paraId="4D08A6AA" w14:textId="77777777" w:rsidR="00A97236" w:rsidRDefault="00A97236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Департамент</w:t>
      </w:r>
      <w:r w:rsidR="00033FED">
        <w:rPr>
          <w:rFonts w:eastAsia="Times New Roman"/>
          <w:sz w:val="22"/>
          <w:szCs w:val="22"/>
        </w:rPr>
        <w:t xml:space="preserve"> в течение 20</w:t>
      </w:r>
      <w:r w:rsidR="008666A4" w:rsidRPr="0065412E">
        <w:rPr>
          <w:rFonts w:eastAsia="Times New Roman"/>
          <w:sz w:val="22"/>
          <w:szCs w:val="22"/>
        </w:rPr>
        <w:t xml:space="preserve"> рабочих дней со дня </w:t>
      </w:r>
      <w:r>
        <w:rPr>
          <w:rFonts w:eastAsia="Times New Roman"/>
          <w:sz w:val="22"/>
          <w:szCs w:val="22"/>
        </w:rPr>
        <w:t xml:space="preserve">поступления сведений, </w:t>
      </w:r>
      <w:r w:rsidR="00044C0F">
        <w:rPr>
          <w:rFonts w:eastAsia="Times New Roman"/>
          <w:sz w:val="22"/>
          <w:szCs w:val="22"/>
        </w:rPr>
        <w:t>предусмотренных</w:t>
      </w:r>
      <w:r>
        <w:rPr>
          <w:rFonts w:eastAsia="Times New Roman"/>
          <w:sz w:val="22"/>
          <w:szCs w:val="22"/>
        </w:rPr>
        <w:t xml:space="preserve"> </w:t>
      </w:r>
      <w:r w:rsidR="00044C0F">
        <w:rPr>
          <w:rFonts w:eastAsia="Times New Roman"/>
          <w:sz w:val="22"/>
          <w:szCs w:val="22"/>
        </w:rPr>
        <w:t xml:space="preserve">    </w:t>
      </w:r>
      <w:r w:rsidRPr="00044C0F">
        <w:rPr>
          <w:rFonts w:eastAsia="Times New Roman"/>
          <w:sz w:val="22"/>
          <w:szCs w:val="22"/>
        </w:rPr>
        <w:t xml:space="preserve">п. </w:t>
      </w:r>
      <w:r w:rsidR="00044C0F" w:rsidRPr="00044C0F">
        <w:rPr>
          <w:rFonts w:eastAsia="Times New Roman"/>
          <w:sz w:val="22"/>
          <w:szCs w:val="22"/>
        </w:rPr>
        <w:t xml:space="preserve">3 раздела </w:t>
      </w:r>
      <w:r w:rsidR="00044C0F" w:rsidRPr="00044C0F">
        <w:rPr>
          <w:rFonts w:eastAsia="Times New Roman"/>
          <w:sz w:val="22"/>
          <w:szCs w:val="22"/>
          <w:lang w:val="en-US"/>
        </w:rPr>
        <w:t>II</w:t>
      </w:r>
      <w:r w:rsidRPr="00044C0F">
        <w:rPr>
          <w:rFonts w:eastAsia="Times New Roman"/>
          <w:sz w:val="22"/>
          <w:szCs w:val="22"/>
        </w:rPr>
        <w:t>,</w:t>
      </w:r>
      <w:r w:rsidR="008F2542" w:rsidRPr="0065412E">
        <w:rPr>
          <w:rFonts w:eastAsia="Times New Roman"/>
          <w:sz w:val="22"/>
          <w:szCs w:val="22"/>
        </w:rPr>
        <w:t xml:space="preserve"> принимает решение о </w:t>
      </w:r>
      <w:r w:rsidR="00C04741">
        <w:rPr>
          <w:rFonts w:eastAsia="Times New Roman"/>
          <w:sz w:val="22"/>
          <w:szCs w:val="22"/>
        </w:rPr>
        <w:t>включении о</w:t>
      </w:r>
      <w:r>
        <w:rPr>
          <w:rFonts w:eastAsia="Times New Roman"/>
          <w:sz w:val="22"/>
          <w:szCs w:val="22"/>
        </w:rPr>
        <w:t xml:space="preserve">рганизации </w:t>
      </w:r>
      <w:r w:rsidR="00C04741">
        <w:rPr>
          <w:rFonts w:eastAsia="Times New Roman"/>
          <w:sz w:val="22"/>
          <w:szCs w:val="22"/>
        </w:rPr>
        <w:t>в р</w:t>
      </w:r>
      <w:r>
        <w:rPr>
          <w:rFonts w:eastAsia="Times New Roman"/>
          <w:sz w:val="22"/>
          <w:szCs w:val="22"/>
        </w:rPr>
        <w:t xml:space="preserve">еестр либо отказе во </w:t>
      </w:r>
      <w:r w:rsidR="00C04741">
        <w:rPr>
          <w:rFonts w:eastAsia="Times New Roman"/>
          <w:sz w:val="22"/>
          <w:szCs w:val="22"/>
        </w:rPr>
        <w:t>включении организации в р</w:t>
      </w:r>
      <w:r>
        <w:rPr>
          <w:rFonts w:eastAsia="Times New Roman"/>
          <w:sz w:val="22"/>
          <w:szCs w:val="22"/>
        </w:rPr>
        <w:t>еестр.</w:t>
      </w:r>
    </w:p>
    <w:p w14:paraId="5FEEA7F7" w14:textId="77777777" w:rsidR="002D588D" w:rsidRPr="0065412E" w:rsidRDefault="002D588D" w:rsidP="002D588D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lastRenderedPageBreak/>
        <w:t>Департамент</w:t>
      </w:r>
      <w:r w:rsidRPr="0065412E">
        <w:rPr>
          <w:rFonts w:eastAsia="Times New Roman"/>
          <w:color w:val="000000"/>
          <w:sz w:val="22"/>
          <w:szCs w:val="22"/>
        </w:rPr>
        <w:t xml:space="preserve"> в течение </w:t>
      </w:r>
      <w:r>
        <w:rPr>
          <w:rFonts w:eastAsia="Times New Roman"/>
          <w:color w:val="000000"/>
          <w:sz w:val="22"/>
          <w:szCs w:val="22"/>
        </w:rPr>
        <w:t>3</w:t>
      </w:r>
      <w:r w:rsidRPr="0065412E">
        <w:rPr>
          <w:rFonts w:eastAsia="Times New Roman"/>
          <w:color w:val="000000"/>
          <w:sz w:val="22"/>
          <w:szCs w:val="22"/>
        </w:rPr>
        <w:t xml:space="preserve"> рабочих дней со дня принятия решения </w:t>
      </w:r>
      <w:r w:rsidR="000747CD" w:rsidRPr="0065412E">
        <w:rPr>
          <w:rFonts w:eastAsia="Times New Roman"/>
          <w:sz w:val="22"/>
          <w:szCs w:val="22"/>
        </w:rPr>
        <w:t xml:space="preserve">о </w:t>
      </w:r>
      <w:r w:rsidR="000747CD">
        <w:rPr>
          <w:rFonts w:eastAsia="Times New Roman"/>
          <w:sz w:val="22"/>
          <w:szCs w:val="22"/>
        </w:rPr>
        <w:t>включении организации в реестр</w:t>
      </w:r>
      <w:r w:rsidR="000747CD"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t>направляет з</w:t>
      </w:r>
      <w:r w:rsidRPr="0065412E">
        <w:rPr>
          <w:rFonts w:eastAsia="Times New Roman"/>
          <w:color w:val="000000"/>
          <w:sz w:val="22"/>
          <w:szCs w:val="22"/>
        </w:rPr>
        <w:t>аявителю письменное уведом</w:t>
      </w:r>
      <w:r w:rsidR="000747CD">
        <w:rPr>
          <w:rFonts w:eastAsia="Times New Roman"/>
          <w:color w:val="000000"/>
          <w:sz w:val="22"/>
          <w:szCs w:val="22"/>
        </w:rPr>
        <w:t>ление о принятом решении</w:t>
      </w:r>
      <w:r>
        <w:rPr>
          <w:rFonts w:eastAsia="Times New Roman"/>
          <w:color w:val="000000"/>
          <w:sz w:val="22"/>
          <w:szCs w:val="22"/>
        </w:rPr>
        <w:t xml:space="preserve"> </w:t>
      </w:r>
      <w:r w:rsidRPr="0065412E">
        <w:rPr>
          <w:sz w:val="22"/>
          <w:szCs w:val="22"/>
        </w:rPr>
        <w:t>(</w:t>
      </w:r>
      <w:r w:rsidR="0093557E">
        <w:rPr>
          <w:sz w:val="22"/>
          <w:szCs w:val="22"/>
        </w:rPr>
        <w:t>Приложение № 5</w:t>
      </w:r>
      <w:r w:rsidR="000747CD">
        <w:rPr>
          <w:sz w:val="22"/>
          <w:szCs w:val="22"/>
        </w:rPr>
        <w:t xml:space="preserve">   </w:t>
      </w:r>
      <w:r w:rsidRPr="0065412E">
        <w:rPr>
          <w:sz w:val="22"/>
          <w:szCs w:val="22"/>
        </w:rPr>
        <w:t xml:space="preserve"> к настоящему Положению)</w:t>
      </w:r>
      <w:r>
        <w:rPr>
          <w:rFonts w:eastAsia="Times New Roman"/>
          <w:color w:val="000000"/>
          <w:sz w:val="22"/>
          <w:szCs w:val="22"/>
        </w:rPr>
        <w:t>.</w:t>
      </w:r>
    </w:p>
    <w:p w14:paraId="61AE9142" w14:textId="77777777" w:rsidR="008F2542" w:rsidRPr="0065412E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7.</w:t>
      </w:r>
      <w:r>
        <w:rPr>
          <w:rFonts w:eastAsia="Times New Roman"/>
          <w:sz w:val="22"/>
          <w:szCs w:val="22"/>
        </w:rPr>
        <w:tab/>
      </w:r>
      <w:r w:rsidR="008F2542" w:rsidRPr="0065412E">
        <w:rPr>
          <w:rFonts w:eastAsia="Times New Roman"/>
          <w:sz w:val="22"/>
          <w:szCs w:val="22"/>
        </w:rPr>
        <w:t xml:space="preserve">Основаниями для </w:t>
      </w:r>
      <w:r w:rsidR="00B71FD1">
        <w:rPr>
          <w:rFonts w:eastAsia="Times New Roman"/>
          <w:sz w:val="22"/>
          <w:szCs w:val="22"/>
        </w:rPr>
        <w:t xml:space="preserve">отказа во включении </w:t>
      </w:r>
      <w:r w:rsidR="00C04741">
        <w:rPr>
          <w:rFonts w:eastAsia="Times New Roman"/>
          <w:sz w:val="22"/>
          <w:szCs w:val="22"/>
        </w:rPr>
        <w:t>о</w:t>
      </w:r>
      <w:r w:rsidR="00B71FD1" w:rsidRPr="00572A4B">
        <w:rPr>
          <w:rFonts w:eastAsia="Times New Roman"/>
          <w:sz w:val="22"/>
          <w:szCs w:val="22"/>
        </w:rPr>
        <w:t xml:space="preserve">рганизации </w:t>
      </w:r>
      <w:r w:rsidR="00B71FD1">
        <w:rPr>
          <w:rFonts w:eastAsia="Times New Roman"/>
          <w:sz w:val="22"/>
          <w:szCs w:val="22"/>
        </w:rPr>
        <w:t xml:space="preserve">в </w:t>
      </w:r>
      <w:r w:rsidR="00C04741">
        <w:rPr>
          <w:rFonts w:eastAsia="Times New Roman"/>
          <w:sz w:val="22"/>
          <w:szCs w:val="22"/>
        </w:rPr>
        <w:t>р</w:t>
      </w:r>
      <w:r w:rsidR="008F2542" w:rsidRPr="0065412E">
        <w:rPr>
          <w:rFonts w:eastAsia="Times New Roman"/>
          <w:sz w:val="22"/>
          <w:szCs w:val="22"/>
        </w:rPr>
        <w:t xml:space="preserve">еестр являются: </w:t>
      </w:r>
    </w:p>
    <w:p w14:paraId="01078BB7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фор</w:t>
      </w:r>
      <w:r w:rsidR="00CB15A2">
        <w:rPr>
          <w:rFonts w:eastAsia="Times New Roman"/>
          <w:sz w:val="22"/>
          <w:szCs w:val="22"/>
        </w:rPr>
        <w:t>ма документов, предоставляемых з</w:t>
      </w:r>
      <w:r w:rsidRPr="0065412E">
        <w:rPr>
          <w:rFonts w:eastAsia="Times New Roman"/>
          <w:sz w:val="22"/>
          <w:szCs w:val="22"/>
        </w:rPr>
        <w:t xml:space="preserve">аявителем, или их содержание, а также срок подачи сведений не соответствует </w:t>
      </w:r>
      <w:r w:rsidRPr="0065412E">
        <w:rPr>
          <w:rFonts w:eastAsia="Times New Roman"/>
          <w:color w:val="000000"/>
          <w:sz w:val="22"/>
          <w:szCs w:val="22"/>
        </w:rPr>
        <w:t xml:space="preserve">требованиям </w:t>
      </w:r>
      <w:r w:rsidR="00A54EE9" w:rsidRPr="0065412E">
        <w:rPr>
          <w:rFonts w:eastAsia="Times New Roman"/>
          <w:color w:val="000000"/>
          <w:sz w:val="22"/>
          <w:szCs w:val="22"/>
        </w:rPr>
        <w:t xml:space="preserve">пункта </w:t>
      </w:r>
      <w:hyperlink r:id="rId9" w:history="1">
        <w:r w:rsidR="00A54EE9" w:rsidRPr="0065412E">
          <w:rPr>
            <w:rFonts w:eastAsia="Times New Roman"/>
            <w:color w:val="000000"/>
            <w:sz w:val="22"/>
            <w:szCs w:val="22"/>
          </w:rPr>
          <w:t>6</w:t>
        </w:r>
      </w:hyperlink>
      <w:r w:rsidR="00E715D2" w:rsidRPr="0065412E">
        <w:rPr>
          <w:rFonts w:eastAsia="Times New Roman"/>
          <w:color w:val="000000"/>
          <w:sz w:val="22"/>
          <w:szCs w:val="22"/>
        </w:rPr>
        <w:t xml:space="preserve"> раздела </w:t>
      </w:r>
      <w:r w:rsidR="00E715D2" w:rsidRPr="0065412E">
        <w:rPr>
          <w:rFonts w:eastAsia="Times New Roman"/>
          <w:color w:val="000000"/>
          <w:sz w:val="22"/>
          <w:szCs w:val="22"/>
          <w:lang w:val="en-US"/>
        </w:rPr>
        <w:t>II</w:t>
      </w:r>
      <w:r w:rsidRPr="0065412E">
        <w:rPr>
          <w:rFonts w:eastAsia="Times New Roman"/>
          <w:color w:val="000000"/>
          <w:sz w:val="22"/>
          <w:szCs w:val="22"/>
        </w:rPr>
        <w:t xml:space="preserve"> настоящего Положения; </w:t>
      </w:r>
    </w:p>
    <w:p w14:paraId="19878CD4" w14:textId="77777777" w:rsidR="008F2542" w:rsidRPr="0065412E" w:rsidRDefault="00C04741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непредставление з</w:t>
      </w:r>
      <w:r w:rsidR="008F2542" w:rsidRPr="0065412E">
        <w:rPr>
          <w:rFonts w:eastAsia="Times New Roman"/>
          <w:color w:val="000000"/>
          <w:sz w:val="22"/>
          <w:szCs w:val="22"/>
        </w:rPr>
        <w:t xml:space="preserve">аявителем одного или нескольких документов, предусмотренных </w:t>
      </w:r>
      <w:hyperlink r:id="rId10" w:history="1">
        <w:r w:rsidR="00CD0683" w:rsidRPr="0065412E">
          <w:rPr>
            <w:rFonts w:eastAsia="Times New Roman"/>
            <w:color w:val="000000"/>
            <w:sz w:val="22"/>
            <w:szCs w:val="22"/>
          </w:rPr>
          <w:t>пунктами</w:t>
        </w:r>
        <w:r w:rsidR="008F2542" w:rsidRPr="0065412E">
          <w:rPr>
            <w:rFonts w:eastAsia="Times New Roman"/>
            <w:color w:val="000000"/>
            <w:sz w:val="22"/>
            <w:szCs w:val="22"/>
          </w:rPr>
          <w:t xml:space="preserve"> </w:t>
        </w:r>
      </w:hyperlink>
      <w:hyperlink r:id="rId11" w:history="1">
        <w:r w:rsidR="00E715D2" w:rsidRPr="0065412E">
          <w:rPr>
            <w:rFonts w:eastAsia="Times New Roman"/>
            <w:color w:val="000000"/>
            <w:sz w:val="22"/>
            <w:szCs w:val="22"/>
          </w:rPr>
          <w:t>3</w:t>
        </w:r>
      </w:hyperlink>
      <w:r w:rsidR="00CD0683" w:rsidRPr="0065412E">
        <w:rPr>
          <w:rFonts w:eastAsia="Times New Roman"/>
          <w:color w:val="000000"/>
          <w:sz w:val="22"/>
          <w:szCs w:val="22"/>
        </w:rPr>
        <w:t xml:space="preserve"> и 8 </w:t>
      </w:r>
      <w:r w:rsidR="00E715D2" w:rsidRPr="0065412E">
        <w:rPr>
          <w:rFonts w:eastAsia="Times New Roman"/>
          <w:color w:val="000000"/>
          <w:sz w:val="22"/>
          <w:szCs w:val="22"/>
        </w:rPr>
        <w:t xml:space="preserve">раздела </w:t>
      </w:r>
      <w:r w:rsidR="00E715D2" w:rsidRPr="0065412E">
        <w:rPr>
          <w:rFonts w:eastAsia="Times New Roman"/>
          <w:color w:val="000000"/>
          <w:sz w:val="22"/>
          <w:szCs w:val="22"/>
          <w:lang w:val="en-US"/>
        </w:rPr>
        <w:t>II</w:t>
      </w:r>
      <w:r w:rsidR="00E715D2" w:rsidRPr="0065412E">
        <w:rPr>
          <w:rFonts w:eastAsia="Times New Roman"/>
          <w:color w:val="000000"/>
          <w:sz w:val="22"/>
          <w:szCs w:val="22"/>
        </w:rPr>
        <w:t xml:space="preserve"> </w:t>
      </w:r>
      <w:r w:rsidR="008F2542" w:rsidRPr="0065412E">
        <w:rPr>
          <w:rFonts w:eastAsia="Times New Roman"/>
          <w:color w:val="000000"/>
          <w:sz w:val="22"/>
          <w:szCs w:val="22"/>
        </w:rPr>
        <w:t>настоящего Положения</w:t>
      </w:r>
      <w:r w:rsidR="008F2542" w:rsidRPr="0065412E">
        <w:rPr>
          <w:rFonts w:eastAsia="Times New Roman"/>
          <w:sz w:val="22"/>
          <w:szCs w:val="22"/>
        </w:rPr>
        <w:t xml:space="preserve">; </w:t>
      </w:r>
    </w:p>
    <w:p w14:paraId="00324DFA" w14:textId="77777777" w:rsidR="00301B24" w:rsidRPr="0065412E" w:rsidRDefault="001F785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предоставление</w:t>
      </w:r>
      <w:r w:rsidR="008F2542" w:rsidRPr="0065412E">
        <w:rPr>
          <w:rFonts w:eastAsia="Times New Roman"/>
          <w:sz w:val="22"/>
          <w:szCs w:val="22"/>
        </w:rPr>
        <w:t xml:space="preserve"> недостоверных сведений</w:t>
      </w:r>
      <w:r w:rsidR="00AA52F9" w:rsidRPr="0065412E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</w:t>
      </w:r>
      <w:r w:rsidR="00290EED" w:rsidRPr="0065412E">
        <w:rPr>
          <w:rFonts w:eastAsia="Times New Roman"/>
          <w:color w:val="000000"/>
          <w:sz w:val="22"/>
          <w:szCs w:val="22"/>
        </w:rPr>
        <w:t xml:space="preserve">предусмотренных </w:t>
      </w:r>
      <w:hyperlink r:id="rId12" w:history="1">
        <w:r w:rsidR="00290EED" w:rsidRPr="0065412E">
          <w:rPr>
            <w:rFonts w:eastAsia="Times New Roman"/>
            <w:color w:val="000000"/>
            <w:sz w:val="22"/>
            <w:szCs w:val="22"/>
          </w:rPr>
          <w:t xml:space="preserve">пунктами </w:t>
        </w:r>
      </w:hyperlink>
      <w:hyperlink r:id="rId13" w:history="1">
        <w:r w:rsidR="00290EED" w:rsidRPr="0065412E">
          <w:rPr>
            <w:rFonts w:eastAsia="Times New Roman"/>
            <w:color w:val="000000"/>
            <w:sz w:val="22"/>
            <w:szCs w:val="22"/>
          </w:rPr>
          <w:t>3</w:t>
        </w:r>
      </w:hyperlink>
      <w:r w:rsidR="00290EED" w:rsidRPr="0065412E">
        <w:rPr>
          <w:rFonts w:eastAsia="Times New Roman"/>
          <w:color w:val="000000"/>
          <w:sz w:val="22"/>
          <w:szCs w:val="22"/>
        </w:rPr>
        <w:t xml:space="preserve"> и 8 раздела </w:t>
      </w:r>
      <w:r w:rsidR="00290EED" w:rsidRPr="0065412E">
        <w:rPr>
          <w:rFonts w:eastAsia="Times New Roman"/>
          <w:color w:val="000000"/>
          <w:sz w:val="22"/>
          <w:szCs w:val="22"/>
          <w:lang w:val="en-US"/>
        </w:rPr>
        <w:t>II</w:t>
      </w:r>
      <w:r w:rsidR="00290EED" w:rsidRPr="0065412E">
        <w:rPr>
          <w:rFonts w:eastAsia="Times New Roman"/>
          <w:color w:val="000000"/>
          <w:sz w:val="22"/>
          <w:szCs w:val="22"/>
        </w:rPr>
        <w:t xml:space="preserve"> настоящего Положения</w:t>
      </w:r>
      <w:r w:rsidRPr="00290EED">
        <w:rPr>
          <w:rFonts w:eastAsia="Times New Roman"/>
          <w:sz w:val="22"/>
          <w:szCs w:val="22"/>
        </w:rPr>
        <w:t>,</w:t>
      </w:r>
      <w:r w:rsidR="00AA52F9" w:rsidRPr="00290EED">
        <w:rPr>
          <w:rFonts w:eastAsia="Times New Roman"/>
          <w:sz w:val="22"/>
          <w:szCs w:val="22"/>
        </w:rPr>
        <w:t xml:space="preserve"> </w:t>
      </w:r>
      <w:r w:rsidRPr="00290EED">
        <w:rPr>
          <w:rFonts w:eastAsia="Times New Roman"/>
          <w:sz w:val="22"/>
          <w:szCs w:val="22"/>
        </w:rPr>
        <w:t>в</w:t>
      </w:r>
      <w:r>
        <w:rPr>
          <w:rFonts w:eastAsia="Times New Roman"/>
          <w:sz w:val="22"/>
          <w:szCs w:val="22"/>
        </w:rPr>
        <w:t xml:space="preserve"> случае выявления департаментом нарушений законодательства </w:t>
      </w:r>
      <w:r w:rsidR="00D77A83">
        <w:rPr>
          <w:rFonts w:eastAsia="Times New Roman"/>
          <w:sz w:val="22"/>
          <w:szCs w:val="22"/>
        </w:rPr>
        <w:t>Российской</w:t>
      </w:r>
      <w:r>
        <w:rPr>
          <w:rFonts w:eastAsia="Times New Roman"/>
          <w:sz w:val="22"/>
          <w:szCs w:val="22"/>
        </w:rPr>
        <w:t xml:space="preserve"> Федерации в сфере организации отдыха и </w:t>
      </w:r>
      <w:r w:rsidR="00D77A83">
        <w:rPr>
          <w:rFonts w:eastAsia="Times New Roman"/>
          <w:sz w:val="22"/>
          <w:szCs w:val="22"/>
        </w:rPr>
        <w:t>оздоровления</w:t>
      </w:r>
      <w:r>
        <w:rPr>
          <w:rFonts w:eastAsia="Times New Roman"/>
          <w:sz w:val="22"/>
          <w:szCs w:val="22"/>
        </w:rPr>
        <w:t xml:space="preserve"> детей, которые могут по</w:t>
      </w:r>
      <w:r w:rsidR="00D77A83">
        <w:rPr>
          <w:rFonts w:eastAsia="Times New Roman"/>
          <w:sz w:val="22"/>
          <w:szCs w:val="22"/>
        </w:rPr>
        <w:t>влечь причинение вреда жизни и здоровью детей, находящихся в организации</w:t>
      </w:r>
      <w:r w:rsidR="008F2542" w:rsidRPr="0065412E">
        <w:rPr>
          <w:rFonts w:eastAsia="Times New Roman"/>
          <w:sz w:val="22"/>
          <w:szCs w:val="22"/>
        </w:rPr>
        <w:t>.</w:t>
      </w:r>
    </w:p>
    <w:p w14:paraId="24E62E33" w14:textId="77777777" w:rsidR="008F2542" w:rsidRPr="0065412E" w:rsidRDefault="00CB1C65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8.</w:t>
      </w:r>
      <w:r>
        <w:rPr>
          <w:rFonts w:eastAsia="Times New Roman"/>
          <w:sz w:val="22"/>
          <w:szCs w:val="22"/>
        </w:rPr>
        <w:tab/>
      </w:r>
      <w:r w:rsidR="008F2542" w:rsidRPr="0065412E">
        <w:rPr>
          <w:rFonts w:eastAsia="Times New Roman"/>
          <w:sz w:val="22"/>
          <w:szCs w:val="22"/>
        </w:rPr>
        <w:t>Основани</w:t>
      </w:r>
      <w:r w:rsidR="00B22C6C">
        <w:rPr>
          <w:rFonts w:eastAsia="Times New Roman"/>
          <w:sz w:val="22"/>
          <w:szCs w:val="22"/>
        </w:rPr>
        <w:t xml:space="preserve">ями для исключения </w:t>
      </w:r>
      <w:r w:rsidR="006E7DE6">
        <w:rPr>
          <w:rFonts w:eastAsia="Times New Roman"/>
          <w:sz w:val="22"/>
          <w:szCs w:val="22"/>
        </w:rPr>
        <w:t>о</w:t>
      </w:r>
      <w:r w:rsidR="008F2542" w:rsidRPr="0065412E">
        <w:rPr>
          <w:rFonts w:eastAsia="Times New Roman"/>
          <w:sz w:val="22"/>
          <w:szCs w:val="22"/>
        </w:rPr>
        <w:t xml:space="preserve">рганизации </w:t>
      </w:r>
      <w:r w:rsidR="006E7DE6">
        <w:rPr>
          <w:rFonts w:eastAsia="Times New Roman"/>
          <w:sz w:val="22"/>
          <w:szCs w:val="22"/>
        </w:rPr>
        <w:t>из р</w:t>
      </w:r>
      <w:r w:rsidR="00D15C6A" w:rsidRPr="0065412E">
        <w:rPr>
          <w:rFonts w:eastAsia="Times New Roman"/>
          <w:sz w:val="22"/>
          <w:szCs w:val="22"/>
        </w:rPr>
        <w:t>еестра</w:t>
      </w:r>
      <w:r w:rsidR="0009730D" w:rsidRPr="0065412E">
        <w:rPr>
          <w:rFonts w:eastAsia="Times New Roman"/>
          <w:sz w:val="22"/>
          <w:szCs w:val="22"/>
        </w:rPr>
        <w:t xml:space="preserve"> являются:</w:t>
      </w:r>
    </w:p>
    <w:p w14:paraId="2D872978" w14:textId="77777777" w:rsidR="0093209D" w:rsidRPr="0093209D" w:rsidRDefault="0093209D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93209D">
        <w:rPr>
          <w:rFonts w:eastAsia="Times New Roman"/>
          <w:sz w:val="22"/>
          <w:szCs w:val="22"/>
        </w:rPr>
        <w:t xml:space="preserve">прекращение деятельности в сфере организации отдыха и оздоровления детей, в том числе в случаях исключения организации из единого государственного реестра юридических лиц или единого государственного реестра индивидуальных предпринимателей по основаниям, предусмотренным законодательством Российской Федерации, внесения изменений </w:t>
      </w:r>
      <w:r>
        <w:rPr>
          <w:rFonts w:eastAsia="Times New Roman"/>
          <w:sz w:val="22"/>
          <w:szCs w:val="22"/>
        </w:rPr>
        <w:t xml:space="preserve">                                 </w:t>
      </w:r>
      <w:r w:rsidRPr="0093209D">
        <w:rPr>
          <w:rFonts w:eastAsia="Times New Roman"/>
          <w:sz w:val="22"/>
          <w:szCs w:val="22"/>
        </w:rPr>
        <w:t>в учредительные документы организации, если такие изменения повлекут невозможность осуществления деятельности в сфере организации отдыха и оздоровления детей;</w:t>
      </w:r>
    </w:p>
    <w:p w14:paraId="354E9D06" w14:textId="77777777" w:rsidR="0093209D" w:rsidRPr="0093209D" w:rsidRDefault="0093209D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93209D">
        <w:rPr>
          <w:rFonts w:eastAsia="Times New Roman"/>
          <w:sz w:val="22"/>
          <w:szCs w:val="22"/>
        </w:rPr>
        <w:t xml:space="preserve">систематическое нарушение организацией требований настоящего </w:t>
      </w:r>
      <w:r w:rsidR="00BB0DE1">
        <w:rPr>
          <w:rFonts w:eastAsia="Times New Roman"/>
          <w:sz w:val="22"/>
          <w:szCs w:val="22"/>
        </w:rPr>
        <w:t>законов Брянской области</w:t>
      </w:r>
      <w:r w:rsidRPr="0093209D">
        <w:rPr>
          <w:rFonts w:eastAsia="Times New Roman"/>
          <w:sz w:val="22"/>
          <w:szCs w:val="22"/>
        </w:rPr>
        <w:t>, иных федеральн</w:t>
      </w:r>
      <w:r w:rsidR="00BB0DE1">
        <w:rPr>
          <w:rFonts w:eastAsia="Times New Roman"/>
          <w:sz w:val="22"/>
          <w:szCs w:val="22"/>
        </w:rPr>
        <w:t>ых законов</w:t>
      </w:r>
      <w:r w:rsidRPr="0093209D">
        <w:rPr>
          <w:rFonts w:eastAsia="Times New Roman"/>
          <w:sz w:val="22"/>
          <w:szCs w:val="22"/>
        </w:rPr>
        <w:t xml:space="preserve">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организации, </w:t>
      </w:r>
      <w:r w:rsidR="00CB15A2">
        <w:rPr>
          <w:rFonts w:eastAsia="Times New Roman"/>
          <w:sz w:val="22"/>
          <w:szCs w:val="22"/>
        </w:rPr>
        <w:t xml:space="preserve">              </w:t>
      </w:r>
      <w:r w:rsidRPr="0093209D">
        <w:rPr>
          <w:rFonts w:eastAsia="Times New Roman"/>
          <w:sz w:val="22"/>
          <w:szCs w:val="22"/>
        </w:rPr>
        <w:t>и которые выявлены по итогам проведения плановых и внеплановых проверок указанной организации;</w:t>
      </w:r>
    </w:p>
    <w:p w14:paraId="23EAC8C2" w14:textId="77777777" w:rsidR="001004F1" w:rsidRDefault="0093209D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93209D">
        <w:rPr>
          <w:rFonts w:eastAsia="Times New Roman"/>
          <w:sz w:val="22"/>
          <w:szCs w:val="22"/>
        </w:rPr>
        <w:t xml:space="preserve">выявление </w:t>
      </w:r>
      <w:r w:rsidR="001004F1">
        <w:rPr>
          <w:rFonts w:eastAsia="Times New Roman"/>
          <w:sz w:val="22"/>
          <w:szCs w:val="22"/>
        </w:rPr>
        <w:t>департаментом</w:t>
      </w:r>
      <w:r w:rsidR="00CB15A2">
        <w:rPr>
          <w:rFonts w:eastAsia="Times New Roman"/>
          <w:sz w:val="22"/>
          <w:szCs w:val="22"/>
        </w:rPr>
        <w:t xml:space="preserve"> </w:t>
      </w:r>
      <w:r w:rsidRPr="0093209D">
        <w:rPr>
          <w:rFonts w:eastAsia="Times New Roman"/>
          <w:sz w:val="22"/>
          <w:szCs w:val="22"/>
        </w:rPr>
        <w:t xml:space="preserve">недостоверных сведений об указанной организации и (или) </w:t>
      </w:r>
      <w:r w:rsidR="00CB15A2">
        <w:rPr>
          <w:rFonts w:eastAsia="Times New Roman"/>
          <w:sz w:val="22"/>
          <w:szCs w:val="22"/>
        </w:rPr>
        <w:t xml:space="preserve">       </w:t>
      </w:r>
      <w:r w:rsidRPr="0093209D">
        <w:rPr>
          <w:rFonts w:eastAsia="Times New Roman"/>
          <w:sz w:val="22"/>
          <w:szCs w:val="22"/>
        </w:rPr>
        <w:t xml:space="preserve">ее филиале, представленных для включения в указанный реестр, свидетельствующих </w:t>
      </w:r>
      <w:r w:rsidR="001004F1">
        <w:rPr>
          <w:rFonts w:eastAsia="Times New Roman"/>
          <w:sz w:val="22"/>
          <w:szCs w:val="22"/>
        </w:rPr>
        <w:t xml:space="preserve">                    </w:t>
      </w:r>
      <w:r w:rsidRPr="0093209D">
        <w:rPr>
          <w:rFonts w:eastAsia="Times New Roman"/>
          <w:sz w:val="22"/>
          <w:szCs w:val="22"/>
        </w:rPr>
        <w:t>об отсутствии необходимых условий для осуществления деятельности в сфере организации отдыха и оздоровления детей.</w:t>
      </w:r>
    </w:p>
    <w:p w14:paraId="012486F2" w14:textId="77777777" w:rsidR="008F2542" w:rsidRPr="0065412E" w:rsidRDefault="00396848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9</w:t>
      </w:r>
      <w:r w:rsidR="00E34748">
        <w:rPr>
          <w:rFonts w:eastAsia="Times New Roman"/>
          <w:color w:val="000000"/>
          <w:sz w:val="22"/>
          <w:szCs w:val="22"/>
        </w:rPr>
        <w:t>.</w:t>
      </w:r>
      <w:r w:rsidR="00E34748"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>Департамент</w:t>
      </w:r>
      <w:r w:rsidR="008F2542" w:rsidRPr="0065412E">
        <w:rPr>
          <w:rFonts w:eastAsia="Times New Roman"/>
          <w:color w:val="000000"/>
          <w:sz w:val="22"/>
          <w:szCs w:val="22"/>
        </w:rPr>
        <w:t xml:space="preserve"> в течение </w:t>
      </w:r>
      <w:r>
        <w:rPr>
          <w:rFonts w:eastAsia="Times New Roman"/>
          <w:color w:val="000000"/>
          <w:sz w:val="22"/>
          <w:szCs w:val="22"/>
        </w:rPr>
        <w:t>3</w:t>
      </w:r>
      <w:r w:rsidR="008F2542" w:rsidRPr="0065412E">
        <w:rPr>
          <w:rFonts w:eastAsia="Times New Roman"/>
          <w:color w:val="000000"/>
          <w:sz w:val="22"/>
          <w:szCs w:val="22"/>
        </w:rPr>
        <w:t xml:space="preserve"> рабочих дней со дня принятия решения о</w:t>
      </w:r>
      <w:r w:rsidR="00D36D2C" w:rsidRPr="0065412E">
        <w:rPr>
          <w:rFonts w:eastAsia="Times New Roman"/>
          <w:color w:val="000000"/>
          <w:sz w:val="22"/>
          <w:szCs w:val="22"/>
        </w:rPr>
        <w:t xml:space="preserve">б отказе </w:t>
      </w:r>
      <w:r w:rsidR="000B6156">
        <w:rPr>
          <w:rFonts w:eastAsia="Times New Roman"/>
          <w:color w:val="000000"/>
          <w:sz w:val="22"/>
          <w:szCs w:val="22"/>
        </w:rPr>
        <w:t xml:space="preserve">               о внесении сведений в р</w:t>
      </w:r>
      <w:r w:rsidR="008F2542" w:rsidRPr="0065412E">
        <w:rPr>
          <w:rFonts w:eastAsia="Times New Roman"/>
          <w:color w:val="000000"/>
          <w:sz w:val="22"/>
          <w:szCs w:val="22"/>
        </w:rPr>
        <w:t>еестр</w:t>
      </w:r>
      <w:r w:rsidR="000B6156">
        <w:rPr>
          <w:rFonts w:eastAsia="Times New Roman"/>
          <w:color w:val="000000"/>
          <w:sz w:val="22"/>
          <w:szCs w:val="22"/>
        </w:rPr>
        <w:t xml:space="preserve"> или об исключении сведений из реестра направляет з</w:t>
      </w:r>
      <w:r w:rsidR="008F2542" w:rsidRPr="0065412E">
        <w:rPr>
          <w:rFonts w:eastAsia="Times New Roman"/>
          <w:color w:val="000000"/>
          <w:sz w:val="22"/>
          <w:szCs w:val="22"/>
        </w:rPr>
        <w:t>аявителю письменное уведомление о принятом решении, в котором указывает причины принятия решения</w:t>
      </w:r>
      <w:r w:rsidR="00450917">
        <w:rPr>
          <w:rFonts w:eastAsia="Times New Roman"/>
          <w:color w:val="000000"/>
          <w:sz w:val="22"/>
          <w:szCs w:val="22"/>
        </w:rPr>
        <w:t xml:space="preserve"> </w:t>
      </w:r>
      <w:r w:rsidR="00450917" w:rsidRPr="0065412E">
        <w:rPr>
          <w:sz w:val="22"/>
          <w:szCs w:val="22"/>
        </w:rPr>
        <w:t>(</w:t>
      </w:r>
      <w:r w:rsidR="00450917">
        <w:rPr>
          <w:sz w:val="22"/>
          <w:szCs w:val="22"/>
        </w:rPr>
        <w:t>Приложение № 6</w:t>
      </w:r>
      <w:r w:rsidR="00450917" w:rsidRPr="0065412E">
        <w:rPr>
          <w:sz w:val="22"/>
          <w:szCs w:val="22"/>
        </w:rPr>
        <w:t xml:space="preserve"> к настоящему Положению)</w:t>
      </w:r>
      <w:r w:rsidR="00450917">
        <w:rPr>
          <w:rFonts w:eastAsia="Times New Roman"/>
          <w:color w:val="000000"/>
          <w:sz w:val="22"/>
          <w:szCs w:val="22"/>
        </w:rPr>
        <w:t>.</w:t>
      </w:r>
    </w:p>
    <w:p w14:paraId="7159A02E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65412E">
        <w:rPr>
          <w:rFonts w:eastAsia="Times New Roman"/>
          <w:color w:val="000000"/>
          <w:sz w:val="22"/>
          <w:szCs w:val="22"/>
        </w:rPr>
        <w:t>Заявит</w:t>
      </w:r>
      <w:r w:rsidR="00D36D2C" w:rsidRPr="0065412E">
        <w:rPr>
          <w:rFonts w:eastAsia="Times New Roman"/>
          <w:color w:val="000000"/>
          <w:sz w:val="22"/>
          <w:szCs w:val="22"/>
        </w:rPr>
        <w:t xml:space="preserve">ель вправе обжаловать принятое </w:t>
      </w:r>
      <w:r w:rsidR="000B6156">
        <w:rPr>
          <w:rFonts w:eastAsia="Times New Roman"/>
          <w:color w:val="000000"/>
          <w:sz w:val="22"/>
          <w:szCs w:val="22"/>
        </w:rPr>
        <w:t>департаментом</w:t>
      </w:r>
      <w:r w:rsidRPr="0065412E">
        <w:rPr>
          <w:rFonts w:eastAsia="Times New Roman"/>
          <w:color w:val="000000"/>
          <w:sz w:val="22"/>
          <w:szCs w:val="22"/>
        </w:rPr>
        <w:t xml:space="preserve"> решение о</w:t>
      </w:r>
      <w:r w:rsidR="00D36D2C" w:rsidRPr="0065412E">
        <w:rPr>
          <w:rFonts w:eastAsia="Times New Roman"/>
          <w:color w:val="000000"/>
          <w:sz w:val="22"/>
          <w:szCs w:val="22"/>
        </w:rPr>
        <w:t>б отказе</w:t>
      </w:r>
      <w:r w:rsidR="000B6156">
        <w:rPr>
          <w:rFonts w:eastAsia="Times New Roman"/>
          <w:color w:val="000000"/>
          <w:sz w:val="22"/>
          <w:szCs w:val="22"/>
        </w:rPr>
        <w:t xml:space="preserve"> </w:t>
      </w:r>
      <w:r w:rsidR="006718A6">
        <w:rPr>
          <w:rFonts w:eastAsia="Times New Roman"/>
          <w:color w:val="000000"/>
          <w:sz w:val="22"/>
          <w:szCs w:val="22"/>
        </w:rPr>
        <w:t>внесения</w:t>
      </w:r>
      <w:r w:rsidR="000B6156">
        <w:rPr>
          <w:rFonts w:eastAsia="Times New Roman"/>
          <w:color w:val="000000"/>
          <w:sz w:val="22"/>
          <w:szCs w:val="22"/>
        </w:rPr>
        <w:t xml:space="preserve"> сведений в р</w:t>
      </w:r>
      <w:r w:rsidRPr="0065412E">
        <w:rPr>
          <w:rFonts w:eastAsia="Times New Roman"/>
          <w:color w:val="000000"/>
          <w:sz w:val="22"/>
          <w:szCs w:val="22"/>
        </w:rPr>
        <w:t>еестр</w:t>
      </w:r>
      <w:r w:rsidR="000B6156">
        <w:rPr>
          <w:rFonts w:eastAsia="Times New Roman"/>
          <w:color w:val="000000"/>
          <w:sz w:val="22"/>
          <w:szCs w:val="22"/>
        </w:rPr>
        <w:t xml:space="preserve"> или об исключении организации из р</w:t>
      </w:r>
      <w:r w:rsidRPr="0065412E">
        <w:rPr>
          <w:rFonts w:eastAsia="Times New Roman"/>
          <w:color w:val="000000"/>
          <w:sz w:val="22"/>
          <w:szCs w:val="22"/>
        </w:rPr>
        <w:t xml:space="preserve">еестра в порядке, установленном законодательством Российской Федерации. </w:t>
      </w:r>
    </w:p>
    <w:p w14:paraId="1662F7FE" w14:textId="77777777" w:rsidR="00312BFD" w:rsidRDefault="006C0620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10</w:t>
      </w:r>
      <w:r w:rsidR="00E34748">
        <w:rPr>
          <w:rFonts w:eastAsia="Times New Roman"/>
          <w:sz w:val="22"/>
          <w:szCs w:val="22"/>
        </w:rPr>
        <w:t>.</w:t>
      </w:r>
      <w:r w:rsidR="00E34748">
        <w:rPr>
          <w:rFonts w:eastAsia="Times New Roman"/>
          <w:sz w:val="22"/>
          <w:szCs w:val="22"/>
        </w:rPr>
        <w:tab/>
      </w:r>
      <w:r w:rsidR="00312BFD">
        <w:rPr>
          <w:rFonts w:eastAsia="Times New Roman"/>
          <w:sz w:val="22"/>
          <w:szCs w:val="22"/>
        </w:rPr>
        <w:t>Заявитель обязан уведомить департамент об изменении</w:t>
      </w:r>
      <w:r w:rsidR="00093D5B">
        <w:rPr>
          <w:rFonts w:eastAsia="Times New Roman"/>
          <w:sz w:val="22"/>
          <w:szCs w:val="22"/>
        </w:rPr>
        <w:t xml:space="preserve"> </w:t>
      </w:r>
      <w:r w:rsidR="00312BFD">
        <w:rPr>
          <w:rFonts w:eastAsia="Times New Roman"/>
          <w:sz w:val="22"/>
          <w:szCs w:val="22"/>
        </w:rPr>
        <w:t>сведений об</w:t>
      </w:r>
      <w:r w:rsidR="00093D5B">
        <w:rPr>
          <w:rFonts w:eastAsia="Times New Roman"/>
          <w:sz w:val="22"/>
          <w:szCs w:val="22"/>
        </w:rPr>
        <w:t xml:space="preserve"> организации, внесенной в р</w:t>
      </w:r>
      <w:r w:rsidR="00312BFD">
        <w:rPr>
          <w:rFonts w:eastAsia="Times New Roman"/>
          <w:sz w:val="22"/>
          <w:szCs w:val="22"/>
        </w:rPr>
        <w:t>еестр, в течение 10 рабочих дней со дня возникновени</w:t>
      </w:r>
      <w:r w:rsidR="00552F67">
        <w:rPr>
          <w:rFonts w:eastAsia="Times New Roman"/>
          <w:sz w:val="22"/>
          <w:szCs w:val="22"/>
        </w:rPr>
        <w:t>я таких изменений. Документы, подтверждающие достоверность таких изменений, могут быть представлены в форме электронных документов.</w:t>
      </w:r>
    </w:p>
    <w:p w14:paraId="6DD0887D" w14:textId="77777777" w:rsidR="008F2542" w:rsidRPr="0065412E" w:rsidRDefault="00BE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11</w:t>
      </w:r>
      <w:r w:rsidR="00E34748">
        <w:rPr>
          <w:rFonts w:eastAsia="Times New Roman"/>
          <w:color w:val="000000"/>
          <w:sz w:val="22"/>
          <w:szCs w:val="22"/>
        </w:rPr>
        <w:t>.</w:t>
      </w:r>
      <w:r w:rsidR="00E34748">
        <w:rPr>
          <w:rFonts w:eastAsia="Times New Roman"/>
          <w:color w:val="000000"/>
          <w:sz w:val="22"/>
          <w:szCs w:val="22"/>
        </w:rPr>
        <w:tab/>
      </w:r>
      <w:r w:rsidR="005A749A">
        <w:rPr>
          <w:rFonts w:eastAsia="Times New Roman"/>
          <w:color w:val="000000"/>
          <w:sz w:val="22"/>
          <w:szCs w:val="22"/>
        </w:rPr>
        <w:t>Департамент</w:t>
      </w:r>
      <w:r w:rsidR="002658BE" w:rsidRPr="0065412E">
        <w:rPr>
          <w:rFonts w:eastAsia="Times New Roman"/>
          <w:color w:val="000000"/>
          <w:sz w:val="22"/>
          <w:szCs w:val="22"/>
        </w:rPr>
        <w:t xml:space="preserve"> в течение 10 рабочих дней со дня поступления уведомления </w:t>
      </w:r>
      <w:r w:rsidR="008C1C72">
        <w:rPr>
          <w:rFonts w:eastAsia="Times New Roman"/>
          <w:color w:val="000000"/>
          <w:sz w:val="22"/>
          <w:szCs w:val="22"/>
        </w:rPr>
        <w:t xml:space="preserve">               </w:t>
      </w:r>
      <w:r w:rsidR="002658BE" w:rsidRPr="0065412E">
        <w:rPr>
          <w:rFonts w:eastAsia="Times New Roman"/>
          <w:color w:val="000000"/>
          <w:sz w:val="22"/>
          <w:szCs w:val="22"/>
        </w:rPr>
        <w:t>об изменении</w:t>
      </w:r>
      <w:r w:rsidR="00AD12BC">
        <w:rPr>
          <w:rFonts w:eastAsia="Times New Roman"/>
          <w:color w:val="000000"/>
          <w:sz w:val="22"/>
          <w:szCs w:val="22"/>
        </w:rPr>
        <w:t xml:space="preserve"> с</w:t>
      </w:r>
      <w:r w:rsidR="003B6FD8">
        <w:rPr>
          <w:rFonts w:eastAsia="Times New Roman"/>
          <w:color w:val="000000"/>
          <w:sz w:val="22"/>
          <w:szCs w:val="22"/>
        </w:rPr>
        <w:t>ведений</w:t>
      </w:r>
      <w:r w:rsidR="004B24ED" w:rsidRPr="0065412E">
        <w:rPr>
          <w:rFonts w:eastAsia="Times New Roman"/>
          <w:color w:val="000000"/>
          <w:sz w:val="22"/>
          <w:szCs w:val="22"/>
        </w:rPr>
        <w:t xml:space="preserve">, подтверждающих </w:t>
      </w:r>
      <w:r w:rsidR="00596EFA" w:rsidRPr="0065412E">
        <w:rPr>
          <w:rFonts w:eastAsia="Times New Roman"/>
          <w:color w:val="000000"/>
          <w:sz w:val="22"/>
          <w:szCs w:val="22"/>
        </w:rPr>
        <w:t>достоверность таких изменений</w:t>
      </w:r>
      <w:r w:rsidR="00D949BC" w:rsidRPr="0065412E">
        <w:rPr>
          <w:rFonts w:eastAsia="Times New Roman"/>
          <w:color w:val="000000"/>
          <w:sz w:val="22"/>
          <w:szCs w:val="22"/>
        </w:rPr>
        <w:t xml:space="preserve">, вносит изменения </w:t>
      </w:r>
      <w:r w:rsidR="008C1C72">
        <w:rPr>
          <w:rFonts w:eastAsia="Times New Roman"/>
          <w:color w:val="000000"/>
          <w:sz w:val="22"/>
          <w:szCs w:val="22"/>
        </w:rPr>
        <w:t xml:space="preserve">        </w:t>
      </w:r>
      <w:r w:rsidR="00D949BC" w:rsidRPr="0065412E">
        <w:rPr>
          <w:rFonts w:eastAsia="Times New Roman"/>
          <w:color w:val="000000"/>
          <w:sz w:val="22"/>
          <w:szCs w:val="22"/>
        </w:rPr>
        <w:t>в сведения об организации, с</w:t>
      </w:r>
      <w:r w:rsidR="00C604AA">
        <w:rPr>
          <w:rFonts w:eastAsia="Times New Roman"/>
          <w:color w:val="000000"/>
          <w:sz w:val="22"/>
          <w:szCs w:val="22"/>
        </w:rPr>
        <w:t>одержащие</w:t>
      </w:r>
      <w:r w:rsidR="008C1C72">
        <w:rPr>
          <w:rFonts w:eastAsia="Times New Roman"/>
          <w:color w:val="000000"/>
          <w:sz w:val="22"/>
          <w:szCs w:val="22"/>
        </w:rPr>
        <w:t>ся в р</w:t>
      </w:r>
      <w:r w:rsidR="00D949BC" w:rsidRPr="0065412E">
        <w:rPr>
          <w:rFonts w:eastAsia="Times New Roman"/>
          <w:color w:val="000000"/>
          <w:sz w:val="22"/>
          <w:szCs w:val="22"/>
        </w:rPr>
        <w:t>еестре.</w:t>
      </w:r>
    </w:p>
    <w:p w14:paraId="74110C9B" w14:textId="77777777" w:rsidR="008F2542" w:rsidRPr="0065412E" w:rsidRDefault="00BE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12</w:t>
      </w:r>
      <w:r w:rsidR="00E34748">
        <w:rPr>
          <w:rFonts w:eastAsia="Times New Roman"/>
          <w:color w:val="000000"/>
          <w:sz w:val="22"/>
          <w:szCs w:val="22"/>
        </w:rPr>
        <w:t>.</w:t>
      </w:r>
      <w:r w:rsidR="00E34748"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>В реестр не включаются о</w:t>
      </w:r>
      <w:r w:rsidR="008F2542" w:rsidRPr="0065412E">
        <w:rPr>
          <w:rFonts w:eastAsia="Times New Roman"/>
          <w:color w:val="000000"/>
          <w:sz w:val="22"/>
          <w:szCs w:val="22"/>
        </w:rPr>
        <w:t xml:space="preserve">рганизации по следующим основаниям: </w:t>
      </w:r>
    </w:p>
    <w:p w14:paraId="4D1D9769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65412E">
        <w:rPr>
          <w:rFonts w:eastAsia="Times New Roman"/>
          <w:color w:val="000000"/>
          <w:sz w:val="22"/>
          <w:szCs w:val="22"/>
        </w:rPr>
        <w:t xml:space="preserve">организации, признанные по решению суда несостоятельными (банкротами) либо находящиеся в процессе ликвидации; </w:t>
      </w:r>
    </w:p>
    <w:p w14:paraId="03466FCA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65412E">
        <w:rPr>
          <w:rFonts w:eastAsia="Times New Roman"/>
          <w:color w:val="000000"/>
          <w:sz w:val="22"/>
          <w:szCs w:val="22"/>
        </w:rPr>
        <w:t xml:space="preserve">организации, деятельность которых приостановлена в порядке, предусмотренном </w:t>
      </w:r>
      <w:hyperlink r:id="rId14" w:history="1">
        <w:r w:rsidRPr="0065412E">
          <w:rPr>
            <w:rFonts w:eastAsia="Times New Roman"/>
            <w:color w:val="000000"/>
            <w:sz w:val="22"/>
            <w:szCs w:val="22"/>
          </w:rPr>
          <w:t>Кодексом Российской Федерации об административных правонарушениях</w:t>
        </w:r>
      </w:hyperlink>
      <w:r w:rsidRPr="0065412E">
        <w:rPr>
          <w:rFonts w:eastAsia="Times New Roman"/>
          <w:color w:val="000000"/>
          <w:sz w:val="22"/>
          <w:szCs w:val="22"/>
        </w:rPr>
        <w:t xml:space="preserve">; </w:t>
      </w:r>
    </w:p>
    <w:p w14:paraId="403B474A" w14:textId="77777777" w:rsidR="008F2542" w:rsidRPr="0065412E" w:rsidRDefault="008F2542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организации, имеющие задолженность по начисленным налогам, сборам и иным обязательным платежам в бюджеты всех уровней бюджетной системы Российской Федерации или государственные внебюджетные фонды за прошедший календарный год в размере, превышающем установленный Правительством Брянской области процент балансовой стоимости активов участника размещения заказа по данным бухгалтерской отчетности за последний завершенный отчетный период. </w:t>
      </w:r>
    </w:p>
    <w:p w14:paraId="3D2AB07C" w14:textId="77777777" w:rsidR="00920283" w:rsidRPr="00920283" w:rsidRDefault="00DA1F58" w:rsidP="00920283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13</w:t>
      </w:r>
      <w:r w:rsidR="00E34748">
        <w:rPr>
          <w:rFonts w:eastAsia="Times New Roman"/>
          <w:sz w:val="22"/>
          <w:szCs w:val="22"/>
        </w:rPr>
        <w:t>.</w:t>
      </w:r>
      <w:r w:rsidR="00E34748">
        <w:rPr>
          <w:rFonts w:eastAsia="Times New Roman"/>
          <w:sz w:val="22"/>
          <w:szCs w:val="22"/>
        </w:rPr>
        <w:tab/>
      </w:r>
      <w:r w:rsidR="00920283" w:rsidRPr="00920283">
        <w:rPr>
          <w:rFonts w:eastAsia="Times New Roman"/>
          <w:sz w:val="22"/>
          <w:szCs w:val="22"/>
        </w:rPr>
        <w:t xml:space="preserve">В случае исключения организации из реестра при отсутствии угрозы причинения вреда жизни и здоровью детей организация завершает исполнение обязательств по обеспечению </w:t>
      </w:r>
      <w:r w:rsidR="00920283" w:rsidRPr="00920283">
        <w:rPr>
          <w:rFonts w:eastAsia="Times New Roman"/>
          <w:sz w:val="22"/>
          <w:szCs w:val="22"/>
        </w:rPr>
        <w:lastRenderedPageBreak/>
        <w:t>отдыха и оздоровления детей, если на момент исключения из реестра она приступила к их исполнению.</w:t>
      </w:r>
    </w:p>
    <w:p w14:paraId="29C16448" w14:textId="77777777" w:rsidR="00920283" w:rsidRPr="00920283" w:rsidRDefault="00114646" w:rsidP="00920283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14</w:t>
      </w:r>
      <w:r w:rsidR="00920283" w:rsidRPr="00920283">
        <w:rPr>
          <w:rFonts w:eastAsia="Times New Roman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  <w:r w:rsidR="00920283" w:rsidRPr="00920283">
        <w:rPr>
          <w:rFonts w:eastAsia="Times New Roman"/>
          <w:sz w:val="22"/>
          <w:szCs w:val="22"/>
        </w:rPr>
        <w:t xml:space="preserve">В случае принятия решения об исключении организации, приступившей к исполнению обязательств по обеспечению отдыха и оздоровления детей, из реестра при наличии угрозы причинения вреда жизни и здоровью детей </w:t>
      </w:r>
      <w:r>
        <w:rPr>
          <w:rFonts w:eastAsia="Times New Roman"/>
          <w:sz w:val="22"/>
          <w:szCs w:val="22"/>
        </w:rPr>
        <w:t>департамент</w:t>
      </w:r>
      <w:r w:rsidR="00920283" w:rsidRPr="00920283">
        <w:rPr>
          <w:rFonts w:eastAsia="Times New Roman"/>
          <w:sz w:val="22"/>
          <w:szCs w:val="22"/>
        </w:rPr>
        <w:t xml:space="preserve">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законодательством Российской Федерации в рамках своих полномочий принимают меры по предотвращению причинения такого вреда, а также (при необходимости) по доставлению детей их родителям или иным законным представителям.</w:t>
      </w:r>
    </w:p>
    <w:p w14:paraId="7B30F2D2" w14:textId="77777777" w:rsidR="00DA1F58" w:rsidRDefault="00801983" w:rsidP="00920283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15</w:t>
      </w:r>
      <w:r w:rsidR="00920283" w:rsidRPr="00920283">
        <w:rPr>
          <w:rFonts w:eastAsia="Times New Roman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ab/>
      </w:r>
      <w:r w:rsidR="00920283" w:rsidRPr="00920283">
        <w:rPr>
          <w:rFonts w:eastAsia="Times New Roman"/>
          <w:sz w:val="22"/>
          <w:szCs w:val="22"/>
        </w:rPr>
        <w:t>Орга</w:t>
      </w:r>
      <w:r>
        <w:rPr>
          <w:rFonts w:eastAsia="Times New Roman"/>
          <w:sz w:val="22"/>
          <w:szCs w:val="22"/>
        </w:rPr>
        <w:t>низация, исключенная из реестра</w:t>
      </w:r>
      <w:r w:rsidR="00920283" w:rsidRPr="00920283">
        <w:rPr>
          <w:rFonts w:eastAsia="Times New Roman"/>
          <w:sz w:val="22"/>
          <w:szCs w:val="22"/>
        </w:rPr>
        <w:t xml:space="preserve">, в случае, </w:t>
      </w:r>
      <w:r w:rsidR="007F59AE" w:rsidRPr="002F432C">
        <w:rPr>
          <w:rFonts w:eastAsia="Times New Roman"/>
          <w:sz w:val="22"/>
          <w:szCs w:val="22"/>
        </w:rPr>
        <w:t>предусмотренном пунктом 14</w:t>
      </w:r>
      <w:r w:rsidR="007F59AE">
        <w:rPr>
          <w:rFonts w:eastAsia="Times New Roman"/>
          <w:sz w:val="22"/>
          <w:szCs w:val="22"/>
        </w:rPr>
        <w:t xml:space="preserve"> раздела </w:t>
      </w:r>
      <w:r w:rsidR="007F59AE">
        <w:rPr>
          <w:rFonts w:eastAsia="Times New Roman"/>
          <w:sz w:val="22"/>
          <w:szCs w:val="22"/>
          <w:lang w:val="en-US"/>
        </w:rPr>
        <w:t>II</w:t>
      </w:r>
      <w:r w:rsidR="002F432C">
        <w:rPr>
          <w:rFonts w:eastAsia="Times New Roman"/>
          <w:sz w:val="22"/>
          <w:szCs w:val="22"/>
        </w:rPr>
        <w:t xml:space="preserve"> настоящего Положения</w:t>
      </w:r>
      <w:r w:rsidR="00920283" w:rsidRPr="00920283">
        <w:rPr>
          <w:rFonts w:eastAsia="Times New Roman"/>
          <w:sz w:val="22"/>
          <w:szCs w:val="22"/>
        </w:rPr>
        <w:t xml:space="preserve">, обязана принять меры по предотвращению причинения вреда жизни и здоровью детей, а также содействовать </w:t>
      </w:r>
      <w:r w:rsidR="007F59AE">
        <w:rPr>
          <w:rFonts w:eastAsia="Times New Roman"/>
          <w:sz w:val="22"/>
          <w:szCs w:val="22"/>
        </w:rPr>
        <w:t>департаменту</w:t>
      </w:r>
      <w:r w:rsidR="00920283" w:rsidRPr="00920283">
        <w:rPr>
          <w:rFonts w:eastAsia="Times New Roman"/>
          <w:sz w:val="22"/>
          <w:szCs w:val="22"/>
        </w:rPr>
        <w:t xml:space="preserve"> в принятии соответствующих мер.</w:t>
      </w:r>
    </w:p>
    <w:p w14:paraId="1FE06C3C" w14:textId="77777777" w:rsidR="00DA1F58" w:rsidRPr="0065412E" w:rsidRDefault="00DA1F58" w:rsidP="00396848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7FA4FCB4" w14:textId="77777777" w:rsidR="008F2542" w:rsidRDefault="00240345" w:rsidP="00D439DD">
      <w:pPr>
        <w:contextualSpacing/>
        <w:jc w:val="center"/>
        <w:outlineLvl w:val="1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I</w:t>
      </w:r>
      <w:r>
        <w:rPr>
          <w:rFonts w:eastAsia="Times New Roman"/>
          <w:b/>
          <w:bCs/>
          <w:sz w:val="22"/>
          <w:szCs w:val="22"/>
          <w:lang w:val="en-US"/>
        </w:rPr>
        <w:t>II</w:t>
      </w:r>
      <w:r w:rsidR="0065412E">
        <w:rPr>
          <w:rFonts w:eastAsia="Times New Roman"/>
          <w:b/>
          <w:bCs/>
          <w:sz w:val="22"/>
          <w:szCs w:val="22"/>
        </w:rPr>
        <w:t>.</w:t>
      </w:r>
      <w:r w:rsidR="0065412E"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 xml:space="preserve">Структура </w:t>
      </w:r>
      <w:r w:rsidR="00BC1B73">
        <w:rPr>
          <w:rFonts w:eastAsia="Times New Roman"/>
          <w:b/>
          <w:bCs/>
          <w:sz w:val="22"/>
          <w:szCs w:val="22"/>
        </w:rPr>
        <w:t>р</w:t>
      </w:r>
      <w:r w:rsidR="008F2542" w:rsidRPr="0065412E">
        <w:rPr>
          <w:rFonts w:eastAsia="Times New Roman"/>
          <w:b/>
          <w:bCs/>
          <w:sz w:val="22"/>
          <w:szCs w:val="22"/>
        </w:rPr>
        <w:t>еестра и</w:t>
      </w:r>
      <w:r>
        <w:rPr>
          <w:rFonts w:eastAsia="Times New Roman"/>
          <w:b/>
          <w:bCs/>
          <w:sz w:val="22"/>
          <w:szCs w:val="22"/>
        </w:rPr>
        <w:t xml:space="preserve"> состав сведений, включаемых в р</w:t>
      </w:r>
      <w:r w:rsidR="008F2542" w:rsidRPr="0065412E">
        <w:rPr>
          <w:rFonts w:eastAsia="Times New Roman"/>
          <w:b/>
          <w:bCs/>
          <w:sz w:val="22"/>
          <w:szCs w:val="22"/>
        </w:rPr>
        <w:t>еестр</w:t>
      </w:r>
    </w:p>
    <w:p w14:paraId="777F8D75" w14:textId="77777777" w:rsidR="00240345" w:rsidRPr="0065412E" w:rsidRDefault="00240345" w:rsidP="00D439DD">
      <w:pPr>
        <w:ind w:firstLine="709"/>
        <w:contextualSpacing/>
        <w:jc w:val="center"/>
        <w:outlineLvl w:val="1"/>
        <w:rPr>
          <w:rFonts w:eastAsia="Times New Roman"/>
          <w:b/>
          <w:bCs/>
          <w:sz w:val="22"/>
          <w:szCs w:val="22"/>
        </w:rPr>
      </w:pPr>
    </w:p>
    <w:p w14:paraId="7362BC4F" w14:textId="77777777" w:rsidR="008F2542" w:rsidRPr="0065412E" w:rsidRDefault="00EF7CDC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1.</w:t>
      </w:r>
      <w:r>
        <w:rPr>
          <w:rFonts w:eastAsia="Times New Roman"/>
          <w:sz w:val="22"/>
          <w:szCs w:val="22"/>
        </w:rPr>
        <w:tab/>
      </w:r>
      <w:r w:rsidR="008F2542" w:rsidRPr="0065412E">
        <w:rPr>
          <w:rFonts w:eastAsia="Times New Roman"/>
          <w:sz w:val="22"/>
          <w:szCs w:val="22"/>
        </w:rPr>
        <w:t xml:space="preserve">Реестр формируется в виде таблицы, состоящей из </w:t>
      </w:r>
      <w:r w:rsidR="00347D57" w:rsidRPr="0065412E">
        <w:rPr>
          <w:rFonts w:eastAsia="Times New Roman"/>
          <w:sz w:val="22"/>
          <w:szCs w:val="22"/>
        </w:rPr>
        <w:t>трех</w:t>
      </w:r>
      <w:r w:rsidR="008F2542" w:rsidRPr="0065412E">
        <w:rPr>
          <w:rFonts w:eastAsia="Times New Roman"/>
          <w:sz w:val="22"/>
          <w:szCs w:val="22"/>
        </w:rPr>
        <w:t xml:space="preserve"> основных разделов. </w:t>
      </w:r>
    </w:p>
    <w:p w14:paraId="2DDF17D0" w14:textId="77777777" w:rsidR="008F2542" w:rsidRPr="0065412E" w:rsidRDefault="008F2542" w:rsidP="00D439DD">
      <w:pPr>
        <w:ind w:firstLine="709"/>
        <w:contextualSpacing/>
        <w:jc w:val="both"/>
        <w:outlineLvl w:val="1"/>
        <w:rPr>
          <w:rFonts w:eastAsia="Times New Roman"/>
          <w:bCs/>
          <w:sz w:val="22"/>
          <w:szCs w:val="22"/>
        </w:rPr>
      </w:pPr>
      <w:r w:rsidRPr="0065412E">
        <w:rPr>
          <w:rFonts w:eastAsia="Times New Roman"/>
          <w:bCs/>
          <w:sz w:val="22"/>
          <w:szCs w:val="22"/>
        </w:rPr>
        <w:t xml:space="preserve">Раздел I. Информация о действующих </w:t>
      </w:r>
      <w:r w:rsidR="00D439DD">
        <w:rPr>
          <w:rFonts w:eastAsia="Times New Roman"/>
          <w:bCs/>
          <w:sz w:val="22"/>
          <w:szCs w:val="22"/>
        </w:rPr>
        <w:t>о</w:t>
      </w:r>
      <w:r w:rsidR="00322047" w:rsidRPr="0065412E">
        <w:rPr>
          <w:rFonts w:eastAsia="Times New Roman"/>
          <w:bCs/>
          <w:sz w:val="22"/>
          <w:szCs w:val="22"/>
        </w:rPr>
        <w:t>рганизациях</w:t>
      </w:r>
      <w:r w:rsidRPr="0065412E">
        <w:rPr>
          <w:rFonts w:eastAsia="Times New Roman"/>
          <w:bCs/>
          <w:sz w:val="22"/>
          <w:szCs w:val="22"/>
        </w:rPr>
        <w:t>.</w:t>
      </w:r>
      <w:ins w:id="0" w:author="Unknown">
        <w:r w:rsidRPr="0065412E">
          <w:rPr>
            <w:rFonts w:eastAsia="Times New Roman"/>
            <w:bCs/>
            <w:sz w:val="22"/>
            <w:szCs w:val="22"/>
          </w:rPr>
          <w:t xml:space="preserve"> </w:t>
        </w:r>
      </w:ins>
    </w:p>
    <w:p w14:paraId="62A15CCE" w14:textId="77777777" w:rsidR="008F2542" w:rsidRPr="0065412E" w:rsidRDefault="008F2542" w:rsidP="00D439DD">
      <w:pPr>
        <w:ind w:firstLine="709"/>
        <w:contextualSpacing/>
        <w:jc w:val="both"/>
        <w:outlineLvl w:val="1"/>
        <w:rPr>
          <w:rFonts w:eastAsia="Times New Roman"/>
          <w:bCs/>
          <w:sz w:val="22"/>
          <w:szCs w:val="22"/>
        </w:rPr>
      </w:pPr>
      <w:r w:rsidRPr="00D439DD">
        <w:rPr>
          <w:rFonts w:eastAsia="Times New Roman"/>
          <w:bCs/>
          <w:sz w:val="22"/>
          <w:szCs w:val="22"/>
        </w:rPr>
        <w:t xml:space="preserve">Раздел </w:t>
      </w:r>
      <w:r w:rsidRPr="00D439DD">
        <w:rPr>
          <w:rFonts w:eastAsia="Times New Roman"/>
          <w:bCs/>
          <w:sz w:val="22"/>
          <w:szCs w:val="22"/>
          <w:lang w:val="en-US"/>
        </w:rPr>
        <w:t>I</w:t>
      </w:r>
      <w:r w:rsidRPr="00D439DD">
        <w:rPr>
          <w:rFonts w:eastAsia="Times New Roman"/>
          <w:bCs/>
          <w:sz w:val="22"/>
          <w:szCs w:val="22"/>
        </w:rPr>
        <w:t xml:space="preserve">I. Информация о действующих </w:t>
      </w:r>
      <w:r w:rsidR="00347D57" w:rsidRPr="00D439DD">
        <w:rPr>
          <w:rFonts w:eastAsia="Times New Roman"/>
          <w:bCs/>
          <w:sz w:val="22"/>
          <w:szCs w:val="22"/>
        </w:rPr>
        <w:t xml:space="preserve">лагерях </w:t>
      </w:r>
      <w:r w:rsidR="00EE20AD">
        <w:rPr>
          <w:rFonts w:eastAsia="Times New Roman"/>
          <w:bCs/>
          <w:sz w:val="22"/>
          <w:szCs w:val="22"/>
        </w:rPr>
        <w:t xml:space="preserve">с </w:t>
      </w:r>
      <w:r w:rsidR="001528C8" w:rsidRPr="00D439DD">
        <w:rPr>
          <w:rFonts w:eastAsia="Times New Roman"/>
          <w:bCs/>
          <w:sz w:val="22"/>
          <w:szCs w:val="22"/>
        </w:rPr>
        <w:t>дневным пребыванием</w:t>
      </w:r>
      <w:r w:rsidR="00B121DC">
        <w:rPr>
          <w:rFonts w:eastAsia="Times New Roman"/>
          <w:bCs/>
          <w:sz w:val="22"/>
          <w:szCs w:val="22"/>
        </w:rPr>
        <w:t xml:space="preserve">, образованных        </w:t>
      </w:r>
      <w:r w:rsidR="001528C8" w:rsidRPr="00D439DD">
        <w:rPr>
          <w:rFonts w:eastAsia="Times New Roman"/>
          <w:bCs/>
          <w:sz w:val="22"/>
          <w:szCs w:val="22"/>
        </w:rPr>
        <w:t xml:space="preserve"> на базе обра</w:t>
      </w:r>
      <w:r w:rsidR="00014966" w:rsidRPr="00D439DD">
        <w:rPr>
          <w:rFonts w:eastAsia="Times New Roman"/>
          <w:bCs/>
          <w:sz w:val="22"/>
          <w:szCs w:val="22"/>
        </w:rPr>
        <w:t>зовательных организаций</w:t>
      </w:r>
      <w:r w:rsidR="001528C8" w:rsidRPr="00D439DD">
        <w:rPr>
          <w:rFonts w:eastAsia="Times New Roman"/>
          <w:bCs/>
          <w:sz w:val="22"/>
          <w:szCs w:val="22"/>
        </w:rPr>
        <w:t>.</w:t>
      </w:r>
      <w:ins w:id="1" w:author="Unknown">
        <w:r w:rsidRPr="0065412E">
          <w:rPr>
            <w:rFonts w:eastAsia="Times New Roman"/>
            <w:bCs/>
            <w:sz w:val="22"/>
            <w:szCs w:val="22"/>
          </w:rPr>
          <w:t xml:space="preserve"> </w:t>
        </w:r>
      </w:ins>
    </w:p>
    <w:p w14:paraId="6372274C" w14:textId="77777777" w:rsidR="00347D57" w:rsidRPr="0065412E" w:rsidRDefault="00347D57" w:rsidP="00D439DD">
      <w:pPr>
        <w:ind w:firstLine="709"/>
        <w:contextualSpacing/>
        <w:jc w:val="both"/>
        <w:rPr>
          <w:rFonts w:eastAsia="Times New Roman"/>
          <w:bCs/>
          <w:sz w:val="22"/>
          <w:szCs w:val="22"/>
        </w:rPr>
      </w:pPr>
      <w:r w:rsidRPr="0065412E">
        <w:rPr>
          <w:rFonts w:eastAsia="Times New Roman"/>
          <w:bCs/>
          <w:sz w:val="22"/>
          <w:szCs w:val="22"/>
        </w:rPr>
        <w:t xml:space="preserve">Раздел </w:t>
      </w:r>
      <w:r w:rsidRPr="0065412E">
        <w:rPr>
          <w:rFonts w:eastAsia="Times New Roman"/>
          <w:bCs/>
          <w:sz w:val="22"/>
          <w:szCs w:val="22"/>
          <w:lang w:val="en-US"/>
        </w:rPr>
        <w:t>III</w:t>
      </w:r>
      <w:r w:rsidRPr="0065412E">
        <w:rPr>
          <w:rFonts w:eastAsia="Times New Roman"/>
          <w:bCs/>
          <w:sz w:val="22"/>
          <w:szCs w:val="22"/>
        </w:rPr>
        <w:t xml:space="preserve">. Информация о </w:t>
      </w:r>
      <w:r w:rsidR="00B121DC">
        <w:rPr>
          <w:rFonts w:eastAsia="Times New Roman"/>
          <w:bCs/>
          <w:sz w:val="22"/>
          <w:szCs w:val="22"/>
        </w:rPr>
        <w:t>недействующих о</w:t>
      </w:r>
      <w:r w:rsidR="001528C8" w:rsidRPr="0065412E">
        <w:rPr>
          <w:rFonts w:eastAsia="Times New Roman"/>
          <w:bCs/>
          <w:sz w:val="22"/>
          <w:szCs w:val="22"/>
        </w:rPr>
        <w:t>рганизациях.</w:t>
      </w:r>
    </w:p>
    <w:p w14:paraId="2D5A6DFF" w14:textId="77777777" w:rsidR="00EF7CDC" w:rsidRPr="00EF7CDC" w:rsidRDefault="00EF7CDC" w:rsidP="00C933B3">
      <w:pPr>
        <w:ind w:firstLine="709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2.</w:t>
      </w:r>
      <w:r>
        <w:rPr>
          <w:rFonts w:eastAsia="Times New Roman"/>
          <w:sz w:val="22"/>
          <w:szCs w:val="22"/>
        </w:rPr>
        <w:tab/>
      </w:r>
      <w:r w:rsidR="00BC1B73">
        <w:rPr>
          <w:rFonts w:eastAsia="Times New Roman"/>
          <w:sz w:val="22"/>
          <w:szCs w:val="22"/>
        </w:rPr>
        <w:t xml:space="preserve">В </w:t>
      </w:r>
      <w:r w:rsidRPr="00EF7CDC">
        <w:rPr>
          <w:rFonts w:eastAsia="Times New Roman"/>
          <w:sz w:val="22"/>
          <w:szCs w:val="22"/>
        </w:rPr>
        <w:t xml:space="preserve">реестр </w:t>
      </w:r>
      <w:r w:rsidR="00BC1B73">
        <w:rPr>
          <w:rFonts w:eastAsia="Times New Roman"/>
          <w:sz w:val="22"/>
          <w:szCs w:val="22"/>
        </w:rPr>
        <w:t>вносятся</w:t>
      </w:r>
      <w:r w:rsidRPr="00EF7CDC">
        <w:rPr>
          <w:rFonts w:eastAsia="Times New Roman"/>
          <w:sz w:val="22"/>
          <w:szCs w:val="22"/>
        </w:rPr>
        <w:t xml:space="preserve"> сведения</w:t>
      </w:r>
      <w:r w:rsidR="00C933B3">
        <w:rPr>
          <w:rFonts w:eastAsia="Times New Roman"/>
          <w:sz w:val="22"/>
          <w:szCs w:val="22"/>
        </w:rPr>
        <w:t xml:space="preserve">, </w:t>
      </w:r>
      <w:r w:rsidR="00C933B3" w:rsidRPr="00C933B3">
        <w:rPr>
          <w:rFonts w:eastAsia="Times New Roman"/>
          <w:sz w:val="22"/>
          <w:szCs w:val="22"/>
        </w:rPr>
        <w:t>указанные в</w:t>
      </w:r>
      <w:r w:rsidR="00C933B3">
        <w:rPr>
          <w:rFonts w:eastAsia="Times New Roman"/>
          <w:sz w:val="22"/>
          <w:szCs w:val="22"/>
        </w:rPr>
        <w:t xml:space="preserve"> П</w:t>
      </w:r>
      <w:r w:rsidR="00C933B3" w:rsidRPr="00C933B3">
        <w:rPr>
          <w:rFonts w:eastAsia="Times New Roman"/>
          <w:sz w:val="22"/>
          <w:szCs w:val="22"/>
        </w:rPr>
        <w:t>ри</w:t>
      </w:r>
      <w:r w:rsidR="0093557E">
        <w:rPr>
          <w:rFonts w:eastAsia="Times New Roman"/>
          <w:sz w:val="22"/>
          <w:szCs w:val="22"/>
        </w:rPr>
        <w:t>ложении № 3</w:t>
      </w:r>
      <w:r w:rsidR="00855B4B">
        <w:rPr>
          <w:rFonts w:eastAsia="Times New Roman"/>
          <w:sz w:val="22"/>
          <w:szCs w:val="22"/>
        </w:rPr>
        <w:t xml:space="preserve"> к настоящему Положению</w:t>
      </w:r>
      <w:r w:rsidR="00C933B3" w:rsidRPr="00C933B3">
        <w:rPr>
          <w:rFonts w:eastAsia="Times New Roman"/>
          <w:sz w:val="22"/>
          <w:szCs w:val="22"/>
        </w:rPr>
        <w:t>.</w:t>
      </w:r>
    </w:p>
    <w:p w14:paraId="013A8BE2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3E151214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49634CDA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0188265C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5F343EC2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7258802D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483A32A3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7BB56D74" w14:textId="77777777" w:rsidR="007842AD" w:rsidRPr="0065412E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7A34FDF6" w14:textId="77777777" w:rsidR="007842AD" w:rsidRDefault="007842AD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5DFFCC43" w14:textId="77777777" w:rsidR="0065412E" w:rsidRDefault="0065412E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394C16F5" w14:textId="77777777" w:rsidR="0065412E" w:rsidRDefault="0065412E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37198F12" w14:textId="77777777" w:rsidR="0065412E" w:rsidRDefault="0065412E" w:rsidP="00D439DD">
      <w:pPr>
        <w:ind w:firstLine="709"/>
        <w:contextualSpacing/>
        <w:jc w:val="both"/>
        <w:rPr>
          <w:rFonts w:eastAsia="Times New Roman"/>
          <w:sz w:val="22"/>
          <w:szCs w:val="22"/>
        </w:rPr>
      </w:pPr>
    </w:p>
    <w:p w14:paraId="6A9265C0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0D566A25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4732B66D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7F8D5B25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6CEE9BB1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18D7BBE1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274F73D7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2E1BD56D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7CD773A9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707D1C05" w14:textId="77777777" w:rsidR="0065412E" w:rsidRDefault="0065412E" w:rsidP="00396848">
      <w:pPr>
        <w:ind w:left="479"/>
        <w:contextualSpacing/>
        <w:jc w:val="both"/>
        <w:rPr>
          <w:rFonts w:eastAsia="Times New Roman"/>
          <w:sz w:val="22"/>
          <w:szCs w:val="22"/>
        </w:rPr>
      </w:pPr>
    </w:p>
    <w:p w14:paraId="0AA8CEF3" w14:textId="77777777" w:rsidR="007842AD" w:rsidRDefault="007842AD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0917FFBF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78BAF017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36999AEA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3DD8E6E3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451E712D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3BE8959A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64C00F02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370CA64E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7B54CB5C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7F0A7E21" w14:textId="77777777" w:rsidR="000845D4" w:rsidRDefault="000845D4" w:rsidP="00396848">
      <w:pPr>
        <w:contextualSpacing/>
        <w:jc w:val="both"/>
        <w:rPr>
          <w:rFonts w:eastAsia="Times New Roman"/>
          <w:sz w:val="22"/>
          <w:szCs w:val="22"/>
        </w:rPr>
      </w:pPr>
    </w:p>
    <w:p w14:paraId="5095C5FA" w14:textId="77777777" w:rsidR="00AB659F" w:rsidRDefault="00AB659F" w:rsidP="00396848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CD8E9C1" w14:textId="77777777" w:rsidR="00A03C47" w:rsidRDefault="00A03C47" w:rsidP="00704113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  <w:sectPr w:rsidR="00A03C47" w:rsidSect="00596B86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88C5419" w14:textId="77777777" w:rsidR="00AB659F" w:rsidRPr="00AB659F" w:rsidRDefault="00BA1F99" w:rsidP="00704113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lastRenderedPageBreak/>
        <w:t>Приложение № 1</w:t>
      </w:r>
    </w:p>
    <w:p w14:paraId="4A832BC2" w14:textId="77777777" w:rsidR="00BB7818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 w:rsidR="00BB7818"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253281CD" w14:textId="77777777" w:rsidR="00BB7818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 w:rsidR="00BB7818"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 w:rsidR="00BB7818"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</w:t>
      </w:r>
    </w:p>
    <w:p w14:paraId="1DAA6486" w14:textId="77777777" w:rsidR="0096607B" w:rsidRPr="0065412E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 их оздоровления</w:t>
      </w:r>
      <w:r w:rsidR="00BB7818"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в Брянской области</w:t>
      </w:r>
    </w:p>
    <w:p w14:paraId="2CDF345C" w14:textId="77777777" w:rsidR="004465DB" w:rsidRDefault="004465DB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9E8726F" w14:textId="77777777" w:rsidR="0093557E" w:rsidRDefault="0093557E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357ACAF7" w14:textId="77777777" w:rsidR="00AB659F" w:rsidRPr="00AB659F" w:rsidRDefault="00AB659F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AB659F">
        <w:rPr>
          <w:rFonts w:eastAsia="Times New Roman"/>
          <w:bCs/>
          <w:kern w:val="36"/>
          <w:sz w:val="22"/>
          <w:szCs w:val="22"/>
        </w:rPr>
        <w:t>РЕЕСТР</w:t>
      </w:r>
    </w:p>
    <w:p w14:paraId="42C939E0" w14:textId="77777777" w:rsidR="00AB659F" w:rsidRPr="00AB659F" w:rsidRDefault="00AB659F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AB659F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их оздоровления </w:t>
      </w:r>
      <w:r w:rsidR="00871365">
        <w:rPr>
          <w:rFonts w:eastAsia="Times New Roman"/>
          <w:bCs/>
          <w:kern w:val="36"/>
          <w:sz w:val="22"/>
          <w:szCs w:val="22"/>
        </w:rPr>
        <w:t>в Брянской</w:t>
      </w:r>
      <w:r w:rsidRPr="00AB659F">
        <w:rPr>
          <w:rFonts w:eastAsia="Times New Roman"/>
          <w:bCs/>
          <w:kern w:val="36"/>
          <w:sz w:val="22"/>
          <w:szCs w:val="22"/>
        </w:rPr>
        <w:t xml:space="preserve"> области</w:t>
      </w:r>
    </w:p>
    <w:p w14:paraId="3CBE1F8A" w14:textId="77777777" w:rsidR="00AB659F" w:rsidRPr="00AB659F" w:rsidRDefault="00871365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(по состоянию на «_____</w:t>
      </w:r>
      <w:r w:rsidR="00AB659F" w:rsidRPr="00AB659F">
        <w:rPr>
          <w:rFonts w:eastAsia="Times New Roman"/>
          <w:bCs/>
          <w:kern w:val="36"/>
          <w:sz w:val="22"/>
          <w:szCs w:val="22"/>
        </w:rPr>
        <w:t>» _____________ 20</w:t>
      </w:r>
      <w:r>
        <w:rPr>
          <w:rFonts w:eastAsia="Times New Roman"/>
          <w:bCs/>
          <w:kern w:val="36"/>
          <w:sz w:val="22"/>
          <w:szCs w:val="22"/>
        </w:rPr>
        <w:t xml:space="preserve"> ___ </w:t>
      </w:r>
      <w:r w:rsidR="00AB659F" w:rsidRPr="00AB659F">
        <w:rPr>
          <w:rFonts w:eastAsia="Times New Roman"/>
          <w:bCs/>
          <w:kern w:val="36"/>
          <w:sz w:val="22"/>
          <w:szCs w:val="22"/>
        </w:rPr>
        <w:t>г.)</w:t>
      </w:r>
    </w:p>
    <w:p w14:paraId="64CCD0D0" w14:textId="77777777" w:rsidR="00AB659F" w:rsidRDefault="00AB659F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AB659F">
        <w:rPr>
          <w:rFonts w:eastAsia="Times New Roman"/>
          <w:bCs/>
          <w:kern w:val="36"/>
          <w:sz w:val="22"/>
          <w:szCs w:val="22"/>
        </w:rPr>
        <w:t>Департамент образования и науки</w:t>
      </w:r>
      <w:r w:rsidR="004465DB">
        <w:rPr>
          <w:rFonts w:eastAsia="Times New Roman"/>
          <w:bCs/>
          <w:kern w:val="36"/>
          <w:sz w:val="22"/>
          <w:szCs w:val="22"/>
        </w:rPr>
        <w:t xml:space="preserve"> Брянской области</w:t>
      </w:r>
    </w:p>
    <w:p w14:paraId="118F62A6" w14:textId="77777777" w:rsidR="002B4059" w:rsidRDefault="002B4059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D6BF085" w14:textId="480954C2" w:rsidR="002B4059" w:rsidRDefault="002B4059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2B4059">
        <w:drawing>
          <wp:inline distT="0" distB="0" distL="0" distR="0" wp14:anchorId="6C84A6D2" wp14:editId="04917814">
            <wp:extent cx="9251950" cy="2283460"/>
            <wp:effectExtent l="0" t="0" r="0" b="0"/>
            <wp:docPr id="112393436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A6BD3" w14:textId="60882D99" w:rsidR="002B4059" w:rsidRDefault="002B4059" w:rsidP="00871365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2073BA0B" w14:textId="7E728617" w:rsidR="004465DB" w:rsidRDefault="002B4059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2B4059">
        <w:drawing>
          <wp:inline distT="0" distB="0" distL="0" distR="0" wp14:anchorId="192895BE" wp14:editId="767CCE20">
            <wp:extent cx="9251950" cy="95250"/>
            <wp:effectExtent l="0" t="0" r="0" b="0"/>
            <wp:docPr id="57690270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502DA" w14:textId="77777777" w:rsidR="0093557E" w:rsidRDefault="0093557E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381D8755" w14:textId="77777777" w:rsidR="004465DB" w:rsidRDefault="004465DB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A37CC08" w14:textId="77777777" w:rsidR="002B4059" w:rsidRDefault="002B4059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FDDA071" w14:textId="77777777" w:rsidR="0093557E" w:rsidRDefault="0093557E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46103B7" w14:textId="77777777" w:rsidR="00BF4BA2" w:rsidRDefault="00BF4BA2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28D85634" w14:textId="77777777" w:rsidR="00BF4BA2" w:rsidRDefault="00BF4BA2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E6FD0C0" w14:textId="77777777" w:rsidR="00BF4BA2" w:rsidRPr="0093557E" w:rsidRDefault="00BF4BA2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72A810A4" w14:textId="56C1D35E" w:rsidR="004465DB" w:rsidRDefault="004465DB" w:rsidP="00AB659F">
      <w:pPr>
        <w:contextualSpacing/>
        <w:outlineLvl w:val="0"/>
        <w:rPr>
          <w:noProof/>
          <w:szCs w:val="22"/>
          <w:lang w:val="en-US"/>
        </w:rPr>
      </w:pPr>
    </w:p>
    <w:p w14:paraId="19BE3ED0" w14:textId="77777777" w:rsidR="002B4059" w:rsidRDefault="002B4059" w:rsidP="00AB659F">
      <w:pPr>
        <w:contextualSpacing/>
        <w:outlineLvl w:val="0"/>
        <w:rPr>
          <w:noProof/>
          <w:szCs w:val="22"/>
          <w:lang w:val="en-US"/>
        </w:rPr>
      </w:pPr>
    </w:p>
    <w:p w14:paraId="72B376AA" w14:textId="77777777" w:rsidR="002B4059" w:rsidRDefault="002B4059" w:rsidP="00AB659F">
      <w:pPr>
        <w:contextualSpacing/>
        <w:outlineLvl w:val="0"/>
        <w:rPr>
          <w:noProof/>
          <w:szCs w:val="22"/>
          <w:lang w:val="en-US"/>
        </w:rPr>
      </w:pPr>
    </w:p>
    <w:p w14:paraId="4310A22B" w14:textId="77777777" w:rsidR="002B4059" w:rsidRDefault="002B4059" w:rsidP="00AB659F">
      <w:pPr>
        <w:contextualSpacing/>
        <w:outlineLvl w:val="0"/>
        <w:rPr>
          <w:noProof/>
          <w:szCs w:val="22"/>
          <w:lang w:val="en-US"/>
        </w:rPr>
      </w:pPr>
    </w:p>
    <w:p w14:paraId="1CC94795" w14:textId="77777777" w:rsidR="002B4059" w:rsidRDefault="002B4059" w:rsidP="00AB659F">
      <w:pPr>
        <w:contextualSpacing/>
        <w:outlineLvl w:val="0"/>
        <w:rPr>
          <w:noProof/>
          <w:szCs w:val="22"/>
          <w:lang w:val="en-US"/>
        </w:rPr>
      </w:pPr>
    </w:p>
    <w:p w14:paraId="5A7D2663" w14:textId="4C878B6A" w:rsidR="002B4059" w:rsidRPr="002B4059" w:rsidRDefault="002B4059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2B4059">
        <w:lastRenderedPageBreak/>
        <w:drawing>
          <wp:inline distT="0" distB="0" distL="0" distR="0" wp14:anchorId="35CB6866" wp14:editId="4AC0103B">
            <wp:extent cx="9251950" cy="775970"/>
            <wp:effectExtent l="0" t="0" r="0" b="0"/>
            <wp:docPr id="4358937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5AF1" w14:textId="77777777" w:rsidR="004465DB" w:rsidRPr="002B4059" w:rsidRDefault="004465DB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41490AB" w14:textId="77777777" w:rsidR="00906D58" w:rsidRPr="002B4059" w:rsidRDefault="00906D58" w:rsidP="00AB659F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tbl>
      <w:tblPr>
        <w:tblW w:w="1475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26"/>
        <w:gridCol w:w="2138"/>
        <w:gridCol w:w="1843"/>
        <w:gridCol w:w="1417"/>
        <w:gridCol w:w="1843"/>
        <w:gridCol w:w="1843"/>
        <w:gridCol w:w="1842"/>
        <w:gridCol w:w="3402"/>
      </w:tblGrid>
      <w:tr w:rsidR="00906D58" w:rsidRPr="00D058E6" w14:paraId="09F3E079" w14:textId="77777777" w:rsidTr="00BF4BA2">
        <w:trPr>
          <w:trHeight w:val="307"/>
        </w:trPr>
        <w:tc>
          <w:tcPr>
            <w:tcW w:w="147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vAlign w:val="center"/>
            <w:hideMark/>
          </w:tcPr>
          <w:p w14:paraId="73FE9DAD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058E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D058E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II. РЕЕСТР НЕФУНКЦИОНИРУЮЩИХ ОРГАНИЗАЦИЙ ОТДЫХА ДЕТЕЙ И ИХ ОЗДОРОВЛЕНИЯ НА ТЕ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РРИТОРИИ В БРЯНСКОЙ ОБЛАСТИ               В ___</w:t>
            </w:r>
            <w:r w:rsidRPr="00D058E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ГОДУ</w:t>
            </w:r>
          </w:p>
        </w:tc>
      </w:tr>
      <w:tr w:rsidR="00906D58" w:rsidRPr="000857B1" w14:paraId="2030DE6B" w14:textId="77777777" w:rsidTr="00BF4BA2">
        <w:trPr>
          <w:trHeight w:val="7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47B7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№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1572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Наименование организации отдыха детей и их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6180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Тип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2FFB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Организационно-правовая форма и форма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B123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Местонахождение организации отдыха детей и их оздоровления, контакты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566B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Дата постройки / закрытия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2462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Причины, по которым организация отдыха детей и их оздоровления не действует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9175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D058E6">
              <w:rPr>
                <w:rFonts w:ascii="Arial" w:eastAsia="Times New Roman" w:hAnsi="Arial" w:cs="Arial"/>
                <w:sz w:val="12"/>
                <w:szCs w:val="12"/>
              </w:rPr>
              <w:t>Основания принятия решения (с указанием реквизитов документа о принятии решения)</w:t>
            </w:r>
          </w:p>
        </w:tc>
      </w:tr>
      <w:tr w:rsidR="00906D58" w:rsidRPr="00D058E6" w14:paraId="524E805A" w14:textId="77777777" w:rsidTr="00BF4BA2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6918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765E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B3EA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E197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1F91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E2FA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80D6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0C9" w14:textId="77777777" w:rsidR="00906D58" w:rsidRPr="00D058E6" w:rsidRDefault="00906D58" w:rsidP="00BF4BA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89ED4AA" w14:textId="77777777" w:rsidR="00A03C47" w:rsidRPr="00BF4BA2" w:rsidRDefault="00A03C47" w:rsidP="0096607B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  <w:sectPr w:rsidR="00A03C47" w:rsidRPr="00BF4BA2" w:rsidSect="00431A7F">
          <w:type w:val="continuous"/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70513AAC" w14:textId="77777777" w:rsidR="00232ED0" w:rsidRPr="0065412E" w:rsidRDefault="00232ED0" w:rsidP="00232ED0">
      <w:pPr>
        <w:ind w:firstLine="851"/>
        <w:contextualSpacing/>
        <w:jc w:val="right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lastRenderedPageBreak/>
        <w:t>Приложение №</w:t>
      </w:r>
      <w:r>
        <w:rPr>
          <w:rFonts w:eastAsia="Times New Roman"/>
          <w:sz w:val="22"/>
          <w:szCs w:val="22"/>
        </w:rPr>
        <w:t xml:space="preserve"> </w:t>
      </w:r>
      <w:r w:rsidR="00BA1F99">
        <w:rPr>
          <w:rFonts w:eastAsia="Times New Roman"/>
          <w:sz w:val="22"/>
          <w:szCs w:val="22"/>
        </w:rPr>
        <w:t>2</w:t>
      </w:r>
    </w:p>
    <w:p w14:paraId="7744CC2C" w14:textId="77777777" w:rsidR="000423E0" w:rsidRDefault="00232ED0" w:rsidP="00232ED0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 w:rsidR="000423E0"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25599F35" w14:textId="77777777" w:rsidR="000423E0" w:rsidRDefault="00232ED0" w:rsidP="00232ED0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 w:rsidR="000423E0"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 w:rsidR="000423E0"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</w:t>
      </w:r>
    </w:p>
    <w:p w14:paraId="7A3D8B64" w14:textId="77777777" w:rsidR="00232ED0" w:rsidRPr="0065412E" w:rsidRDefault="00232ED0" w:rsidP="00232ED0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их оздоровления в Брянской области</w:t>
      </w:r>
    </w:p>
    <w:p w14:paraId="2619850C" w14:textId="77777777" w:rsidR="00232ED0" w:rsidRDefault="00232ED0" w:rsidP="00232ED0">
      <w:pPr>
        <w:ind w:right="142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3C11F1CE" w14:textId="77777777" w:rsidR="00232ED0" w:rsidRPr="0065412E" w:rsidRDefault="00232ED0" w:rsidP="00232ED0">
      <w:pPr>
        <w:ind w:right="142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17763A83" w14:textId="77777777" w:rsidR="00232ED0" w:rsidRPr="0065412E" w:rsidRDefault="00232ED0" w:rsidP="00232ED0">
      <w:pPr>
        <w:tabs>
          <w:tab w:val="left" w:pos="6521"/>
        </w:tabs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ab/>
        <w:t>В департамент образования</w:t>
      </w:r>
    </w:p>
    <w:p w14:paraId="2DAF82CA" w14:textId="77777777" w:rsidR="00232ED0" w:rsidRPr="0065412E" w:rsidRDefault="00232ED0" w:rsidP="00232ED0">
      <w:pPr>
        <w:tabs>
          <w:tab w:val="left" w:pos="6521"/>
        </w:tabs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ab/>
        <w:t>и науки Брянской области</w:t>
      </w:r>
    </w:p>
    <w:p w14:paraId="413958FF" w14:textId="77777777" w:rsidR="00232ED0" w:rsidRDefault="00232ED0" w:rsidP="00232ED0">
      <w:pPr>
        <w:ind w:right="142"/>
        <w:contextualSpacing/>
        <w:jc w:val="both"/>
        <w:rPr>
          <w:rFonts w:eastAsia="Times New Roman"/>
          <w:sz w:val="22"/>
          <w:szCs w:val="22"/>
        </w:rPr>
      </w:pPr>
    </w:p>
    <w:p w14:paraId="501811C4" w14:textId="77777777" w:rsidR="00232ED0" w:rsidRPr="0065412E" w:rsidRDefault="00232ED0" w:rsidP="00232ED0">
      <w:pPr>
        <w:ind w:right="142"/>
        <w:contextualSpacing/>
        <w:jc w:val="both"/>
        <w:rPr>
          <w:rFonts w:eastAsia="Times New Roman"/>
          <w:sz w:val="22"/>
          <w:szCs w:val="22"/>
        </w:rPr>
      </w:pPr>
    </w:p>
    <w:p w14:paraId="466E71F5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Заявка</w:t>
      </w:r>
    </w:p>
    <w:p w14:paraId="1616911C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на включение в региональный реестр организаций отдыха детей и их оздоровления </w:t>
      </w:r>
    </w:p>
    <w:p w14:paraId="7AC98F1F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в Брянской области</w:t>
      </w:r>
    </w:p>
    <w:p w14:paraId="2184A20F" w14:textId="77777777" w:rsidR="00232ED0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7849CE6C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4280EF2F" w14:textId="77777777" w:rsidR="00232ED0" w:rsidRPr="0065412E" w:rsidRDefault="00232ED0" w:rsidP="00232ED0">
      <w:pPr>
        <w:ind w:firstLine="851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1.</w:t>
      </w:r>
      <w:r w:rsidRPr="0065412E">
        <w:rPr>
          <w:rFonts w:eastAsia="Times New Roman"/>
          <w:sz w:val="22"/>
          <w:szCs w:val="22"/>
        </w:rPr>
        <w:tab/>
        <w:t xml:space="preserve">Наименование учреждения (организации, индивидуального предпринимателя), предоставляющего услуги в сфере отдыха и оздоровления детей, имеющих в собственности, </w:t>
      </w:r>
      <w:r>
        <w:rPr>
          <w:rFonts w:eastAsia="Times New Roman"/>
          <w:sz w:val="22"/>
          <w:szCs w:val="22"/>
        </w:rPr>
        <w:t xml:space="preserve">                 </w:t>
      </w:r>
      <w:r w:rsidRPr="0065412E">
        <w:rPr>
          <w:rFonts w:eastAsia="Times New Roman"/>
          <w:sz w:val="22"/>
          <w:szCs w:val="22"/>
        </w:rPr>
        <w:t>во владении и (или) пользовании имущество, на базе которого организованы загородные лагеря отдыха детей и их оздоровления; лагеря санаторного типа (на базе санаторных здравниц); детские оздоровительные центры; базы и комплексы; лагеря с дневным пребыванием на базе общеобразовательных организаций и организаций дополнительного образования детей; детские лагеря труда и отдыха; детские лагеря палаточного типа; детские специализированные (профильные) лагеря (далее организация).</w:t>
      </w:r>
    </w:p>
    <w:p w14:paraId="6764B1EB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1D0A6807" w14:textId="77777777" w:rsidR="00232ED0" w:rsidRPr="0065412E" w:rsidRDefault="00232ED0" w:rsidP="00232ED0">
      <w:pPr>
        <w:ind w:firstLine="851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2.</w:t>
      </w:r>
      <w:r w:rsidRPr="0065412E">
        <w:rPr>
          <w:rFonts w:eastAsia="Times New Roman"/>
          <w:sz w:val="22"/>
          <w:szCs w:val="22"/>
        </w:rPr>
        <w:tab/>
        <w:t>Юридический адрес организации, номер телефона и факса, адрес электронной почты и интернет-страницы</w:t>
      </w:r>
    </w:p>
    <w:p w14:paraId="33459E59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10D892F4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5F8A4D37" w14:textId="77777777" w:rsidR="00232ED0" w:rsidRPr="0065412E" w:rsidRDefault="00C3792B" w:rsidP="00232ED0">
      <w:pPr>
        <w:ind w:firstLine="851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3.</w:t>
      </w:r>
      <w:r>
        <w:rPr>
          <w:rFonts w:eastAsia="Times New Roman"/>
          <w:sz w:val="22"/>
          <w:szCs w:val="22"/>
        </w:rPr>
        <w:tab/>
        <w:t>Фамилия, имя</w:t>
      </w:r>
      <w:r w:rsidR="00232ED0" w:rsidRPr="0065412E">
        <w:rPr>
          <w:rFonts w:eastAsia="Times New Roman"/>
          <w:sz w:val="22"/>
          <w:szCs w:val="22"/>
        </w:rPr>
        <w:t>, отчество руководителя организации, номер телефона</w:t>
      </w:r>
    </w:p>
    <w:p w14:paraId="57C1281F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282D11BE" w14:textId="77777777" w:rsidR="00232ED0" w:rsidRPr="0065412E" w:rsidRDefault="00232ED0" w:rsidP="00232ED0">
      <w:pPr>
        <w:ind w:firstLine="851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Ознакомившись с положением о формировании и ведении регионального реестра организаций отдыха детей и их оздоровления, расположенных на территории Брянской области, прошу включить</w:t>
      </w:r>
    </w:p>
    <w:p w14:paraId="640E6FC0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18E20EC4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(наименование организации)</w:t>
      </w:r>
    </w:p>
    <w:p w14:paraId="335D2BE7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186A0753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(форма собственности, фактическое местонахождение, период работы)</w:t>
      </w:r>
    </w:p>
    <w:p w14:paraId="36A7BCCA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5C026FB7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в региональный реестр организаций отдыха детей и их оздоровления, расположенных</w:t>
      </w:r>
      <w:r>
        <w:rPr>
          <w:rFonts w:eastAsia="Times New Roman"/>
          <w:sz w:val="22"/>
          <w:szCs w:val="22"/>
        </w:rPr>
        <w:t xml:space="preserve">                           </w:t>
      </w:r>
      <w:r w:rsidRPr="0065412E">
        <w:rPr>
          <w:rFonts w:eastAsia="Times New Roman"/>
          <w:sz w:val="22"/>
          <w:szCs w:val="22"/>
        </w:rPr>
        <w:t xml:space="preserve"> на территории Брянской области.</w:t>
      </w:r>
    </w:p>
    <w:p w14:paraId="6484B39E" w14:textId="77777777" w:rsidR="00232ED0" w:rsidRPr="0065412E" w:rsidRDefault="00232ED0" w:rsidP="00232ED0">
      <w:pPr>
        <w:ind w:firstLine="851"/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Настоящим подтверждаю и гарантирую, что вся информация, содержащаяся в настоящем заявлении, является подлинной и соответствует действительности.</w:t>
      </w:r>
    </w:p>
    <w:p w14:paraId="51EBA311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__________________________________________________________________________________</w:t>
      </w:r>
    </w:p>
    <w:p w14:paraId="57DBA7E1" w14:textId="77777777" w:rsidR="00232ED0" w:rsidRPr="0065412E" w:rsidRDefault="00232ED0" w:rsidP="00232ED0">
      <w:pPr>
        <w:contextualSpacing/>
        <w:jc w:val="center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(наименование организации)</w:t>
      </w:r>
    </w:p>
    <w:p w14:paraId="20C44160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в стадии реорганизации, ликвидации или банкротства в соответствии с законодательством Российской Федерации не находится.</w:t>
      </w:r>
    </w:p>
    <w:p w14:paraId="240CC32A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18A7DA15" w14:textId="77777777" w:rsidR="00232ED0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7A661777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399F2724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Руководитель организации </w:t>
      </w:r>
      <w:r w:rsidRPr="0065412E">
        <w:rPr>
          <w:rFonts w:eastAsia="Times New Roman"/>
          <w:sz w:val="22"/>
          <w:szCs w:val="22"/>
        </w:rPr>
        <w:tab/>
        <w:t>___________________</w:t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______________________________</w:t>
      </w:r>
    </w:p>
    <w:p w14:paraId="29AD741C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(подпись)</w:t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(инициалы, фамилия)</w:t>
      </w:r>
    </w:p>
    <w:p w14:paraId="7E4C1C73" w14:textId="77777777" w:rsidR="00232ED0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48EC7684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328B80D8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«___»__________________ 20__ г.</w:t>
      </w:r>
    </w:p>
    <w:p w14:paraId="2CDA9E9C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5A038CBB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553AB567" w14:textId="77777777" w:rsidR="00232ED0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М.П.</w:t>
      </w:r>
    </w:p>
    <w:p w14:paraId="484E1798" w14:textId="77777777" w:rsidR="00232ED0" w:rsidRPr="0065412E" w:rsidRDefault="00232ED0" w:rsidP="00232ED0">
      <w:pPr>
        <w:ind w:firstLine="851"/>
        <w:contextualSpacing/>
        <w:jc w:val="right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lastRenderedPageBreak/>
        <w:t>Приложение №</w:t>
      </w:r>
      <w:r>
        <w:rPr>
          <w:rFonts w:eastAsia="Times New Roman"/>
          <w:sz w:val="22"/>
          <w:szCs w:val="22"/>
        </w:rPr>
        <w:t xml:space="preserve"> </w:t>
      </w:r>
      <w:r w:rsidR="00BA1F99">
        <w:rPr>
          <w:rFonts w:eastAsia="Times New Roman"/>
          <w:sz w:val="22"/>
          <w:szCs w:val="22"/>
        </w:rPr>
        <w:t>3</w:t>
      </w:r>
    </w:p>
    <w:p w14:paraId="76EC00A0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56E0F53B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</w:t>
      </w:r>
    </w:p>
    <w:p w14:paraId="0F2CC30F" w14:textId="77777777" w:rsidR="005D62CD" w:rsidRPr="0065412E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их оздоровления в Брянской области</w:t>
      </w:r>
    </w:p>
    <w:p w14:paraId="4343DC22" w14:textId="77777777" w:rsidR="00232ED0" w:rsidRPr="00F96C7E" w:rsidRDefault="00232ED0" w:rsidP="00F96C7E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1D60DB59" w14:textId="77777777" w:rsidR="00232ED0" w:rsidRDefault="00232ED0" w:rsidP="00232ED0">
      <w:pPr>
        <w:contextualSpacing/>
        <w:jc w:val="center"/>
        <w:rPr>
          <w:rFonts w:eastAsia="Times New Roman"/>
          <w:b/>
          <w:sz w:val="20"/>
          <w:szCs w:val="20"/>
        </w:rPr>
      </w:pPr>
    </w:p>
    <w:p w14:paraId="27CB9464" w14:textId="77777777" w:rsidR="00F96C7E" w:rsidRPr="00F96C7E" w:rsidRDefault="00F96C7E" w:rsidP="00232ED0">
      <w:pPr>
        <w:contextualSpacing/>
        <w:jc w:val="center"/>
        <w:rPr>
          <w:rFonts w:eastAsia="Times New Roman"/>
          <w:b/>
          <w:sz w:val="20"/>
          <w:szCs w:val="20"/>
        </w:rPr>
      </w:pPr>
    </w:p>
    <w:p w14:paraId="48087680" w14:textId="77777777" w:rsidR="00232ED0" w:rsidRPr="00F96C7E" w:rsidRDefault="00232ED0" w:rsidP="00232ED0">
      <w:pPr>
        <w:contextualSpacing/>
        <w:jc w:val="center"/>
        <w:rPr>
          <w:rFonts w:eastAsia="Times New Roman"/>
          <w:b/>
          <w:sz w:val="20"/>
          <w:szCs w:val="20"/>
        </w:rPr>
      </w:pPr>
      <w:r w:rsidRPr="00F96C7E">
        <w:rPr>
          <w:rFonts w:eastAsia="Times New Roman"/>
          <w:b/>
          <w:sz w:val="20"/>
          <w:szCs w:val="20"/>
        </w:rPr>
        <w:t>ЗАЯВКА</w:t>
      </w:r>
    </w:p>
    <w:p w14:paraId="07B6F2DB" w14:textId="77777777" w:rsidR="00232ED0" w:rsidRPr="00F96C7E" w:rsidRDefault="00232ED0" w:rsidP="00232ED0">
      <w:pPr>
        <w:contextualSpacing/>
        <w:jc w:val="center"/>
        <w:rPr>
          <w:rFonts w:eastAsia="Times New Roman"/>
          <w:b/>
          <w:sz w:val="20"/>
          <w:szCs w:val="20"/>
        </w:rPr>
      </w:pPr>
      <w:r w:rsidRPr="00F96C7E">
        <w:rPr>
          <w:rFonts w:eastAsia="Times New Roman"/>
          <w:b/>
          <w:sz w:val="20"/>
          <w:szCs w:val="20"/>
        </w:rPr>
        <w:t>на включение сведений (внесение изменений)</w:t>
      </w:r>
    </w:p>
    <w:p w14:paraId="108F73AF" w14:textId="77777777" w:rsidR="00232ED0" w:rsidRPr="00F96C7E" w:rsidRDefault="00232ED0" w:rsidP="00232ED0">
      <w:pPr>
        <w:contextualSpacing/>
        <w:jc w:val="center"/>
        <w:rPr>
          <w:rFonts w:eastAsia="Times New Roman"/>
          <w:b/>
          <w:sz w:val="20"/>
          <w:szCs w:val="20"/>
        </w:rPr>
      </w:pPr>
      <w:r w:rsidRPr="00F96C7E">
        <w:rPr>
          <w:rFonts w:eastAsia="Times New Roman"/>
          <w:b/>
          <w:sz w:val="20"/>
          <w:szCs w:val="20"/>
        </w:rPr>
        <w:t>об организации отдыха и оздоровления детей в реестр</w:t>
      </w:r>
    </w:p>
    <w:p w14:paraId="6A55B5EC" w14:textId="77777777" w:rsidR="00232ED0" w:rsidRDefault="00232ED0" w:rsidP="00232ED0">
      <w:pPr>
        <w:contextualSpacing/>
        <w:jc w:val="center"/>
        <w:rPr>
          <w:rFonts w:eastAsia="Times New Roman"/>
          <w:b/>
          <w:sz w:val="20"/>
          <w:szCs w:val="20"/>
        </w:rPr>
      </w:pPr>
      <w:r w:rsidRPr="00F96C7E">
        <w:rPr>
          <w:rFonts w:eastAsia="Times New Roman"/>
          <w:b/>
          <w:sz w:val="20"/>
          <w:szCs w:val="20"/>
        </w:rPr>
        <w:t>организаций отдыха и оздоровления детей в Брянской области</w:t>
      </w:r>
    </w:p>
    <w:p w14:paraId="75310529" w14:textId="77777777" w:rsidR="00F96C7E" w:rsidRPr="00F96C7E" w:rsidRDefault="00F96C7E" w:rsidP="00232ED0">
      <w:pPr>
        <w:contextualSpacing/>
        <w:jc w:val="center"/>
        <w:rPr>
          <w:rFonts w:eastAsia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6957"/>
        <w:gridCol w:w="2013"/>
      </w:tblGrid>
      <w:tr w:rsidR="00232ED0" w:rsidRPr="00F96C7E" w14:paraId="5B4F6D5A" w14:textId="77777777" w:rsidTr="00484C67">
        <w:tc>
          <w:tcPr>
            <w:tcW w:w="601" w:type="dxa"/>
            <w:vAlign w:val="center"/>
          </w:tcPr>
          <w:p w14:paraId="749FDB58" w14:textId="77777777" w:rsidR="00232ED0" w:rsidRPr="00F96C7E" w:rsidRDefault="00232ED0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957" w:type="dxa"/>
          </w:tcPr>
          <w:p w14:paraId="33AEBD13" w14:textId="77777777" w:rsidR="00232ED0" w:rsidRPr="00F96C7E" w:rsidRDefault="00D05AB6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Полное и сокращенное (если имеется) наименования организации отдыха детей и их оздоровления</w:t>
            </w:r>
          </w:p>
        </w:tc>
        <w:tc>
          <w:tcPr>
            <w:tcW w:w="2013" w:type="dxa"/>
            <w:vAlign w:val="center"/>
          </w:tcPr>
          <w:p w14:paraId="5198505A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6BA24652" w14:textId="77777777" w:rsidTr="00484C67">
        <w:tc>
          <w:tcPr>
            <w:tcW w:w="601" w:type="dxa"/>
            <w:vAlign w:val="center"/>
          </w:tcPr>
          <w:p w14:paraId="1122FBAD" w14:textId="77777777" w:rsidR="00232ED0" w:rsidRPr="00F96C7E" w:rsidRDefault="00232ED0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957" w:type="dxa"/>
          </w:tcPr>
          <w:p w14:paraId="061DD77F" w14:textId="77777777" w:rsidR="006A4889" w:rsidRPr="00F96C7E" w:rsidRDefault="00D05AB6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 xml:space="preserve">Организационно-правовая форма организации отдыха детей </w:t>
            </w:r>
          </w:p>
          <w:p w14:paraId="41E0C6BA" w14:textId="77777777" w:rsidR="00232ED0" w:rsidRPr="00F96C7E" w:rsidRDefault="00D05AB6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 их оздоровления</w:t>
            </w:r>
          </w:p>
        </w:tc>
        <w:tc>
          <w:tcPr>
            <w:tcW w:w="2013" w:type="dxa"/>
            <w:vAlign w:val="center"/>
          </w:tcPr>
          <w:p w14:paraId="6734B21F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81911" w:rsidRPr="00F96C7E" w14:paraId="77896CD4" w14:textId="77777777" w:rsidTr="00484C67">
        <w:tc>
          <w:tcPr>
            <w:tcW w:w="601" w:type="dxa"/>
            <w:vAlign w:val="center"/>
          </w:tcPr>
          <w:p w14:paraId="4B70A9AE" w14:textId="77777777" w:rsidR="00E81911" w:rsidRPr="00F96C7E" w:rsidRDefault="00A669AE" w:rsidP="00CA27A3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957" w:type="dxa"/>
          </w:tcPr>
          <w:p w14:paraId="3C2A55A6" w14:textId="77777777" w:rsidR="00E81911" w:rsidRPr="00F96C7E" w:rsidRDefault="00E81911" w:rsidP="00CA27A3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ФИО руководителя организации отдыха детей и их оздоровления</w:t>
            </w:r>
          </w:p>
        </w:tc>
        <w:tc>
          <w:tcPr>
            <w:tcW w:w="2013" w:type="dxa"/>
            <w:vAlign w:val="center"/>
          </w:tcPr>
          <w:p w14:paraId="3F248830" w14:textId="77777777" w:rsidR="00E81911" w:rsidRPr="00F96C7E" w:rsidRDefault="00E81911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669AE" w:rsidRPr="00F96C7E" w14:paraId="7F4782CC" w14:textId="77777777" w:rsidTr="00484C67">
        <w:tc>
          <w:tcPr>
            <w:tcW w:w="601" w:type="dxa"/>
            <w:vAlign w:val="center"/>
          </w:tcPr>
          <w:p w14:paraId="6E210796" w14:textId="77777777" w:rsidR="00A669AE" w:rsidRPr="00F96C7E" w:rsidRDefault="00A669AE" w:rsidP="00CA27A3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957" w:type="dxa"/>
          </w:tcPr>
          <w:p w14:paraId="042CE807" w14:textId="77777777" w:rsidR="00A669AE" w:rsidRPr="00F96C7E" w:rsidRDefault="00A669AE" w:rsidP="00CA27A3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13" w:type="dxa"/>
            <w:vAlign w:val="center"/>
          </w:tcPr>
          <w:p w14:paraId="49CE02A0" w14:textId="77777777" w:rsidR="00A669AE" w:rsidRPr="00F96C7E" w:rsidRDefault="00A669A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669AE" w:rsidRPr="00F96C7E" w14:paraId="48E98622" w14:textId="77777777" w:rsidTr="00484C67">
        <w:tc>
          <w:tcPr>
            <w:tcW w:w="601" w:type="dxa"/>
            <w:vAlign w:val="center"/>
          </w:tcPr>
          <w:p w14:paraId="7571C1AB" w14:textId="77777777" w:rsidR="00A669AE" w:rsidRPr="00F96C7E" w:rsidRDefault="00A669AE" w:rsidP="00CA27A3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957" w:type="dxa"/>
          </w:tcPr>
          <w:p w14:paraId="281FBD2D" w14:textId="77777777" w:rsidR="00A669AE" w:rsidRPr="00F96C7E" w:rsidRDefault="00A669AE" w:rsidP="004B28ED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Адрес (место</w:t>
            </w:r>
            <w:r w:rsidR="00AD55C2" w:rsidRPr="00F96C7E">
              <w:rPr>
                <w:rFonts w:eastAsia="Times New Roman"/>
                <w:sz w:val="20"/>
                <w:szCs w:val="20"/>
              </w:rPr>
              <w:t xml:space="preserve"> нахождения)</w:t>
            </w:r>
            <w:r w:rsidR="00C14182" w:rsidRPr="00F96C7E">
              <w:rPr>
                <w:rFonts w:eastAsia="Times New Roman"/>
                <w:sz w:val="20"/>
                <w:szCs w:val="20"/>
              </w:rPr>
              <w:t xml:space="preserve"> организации отдыха детей и их оздоровления, </w:t>
            </w:r>
            <w:r w:rsidR="00B934F6" w:rsidRPr="00F96C7E">
              <w:rPr>
                <w:rFonts w:eastAsia="Times New Roman"/>
                <w:sz w:val="20"/>
                <w:szCs w:val="20"/>
              </w:rPr>
              <w:t>в том числе фактический адрес, контактный телефон, адреса электронной почты</w:t>
            </w:r>
          </w:p>
        </w:tc>
        <w:tc>
          <w:tcPr>
            <w:tcW w:w="2013" w:type="dxa"/>
            <w:vAlign w:val="center"/>
          </w:tcPr>
          <w:p w14:paraId="64A92B28" w14:textId="77777777" w:rsidR="00A669AE" w:rsidRPr="00F96C7E" w:rsidRDefault="00A669A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81911" w:rsidRPr="00F96C7E" w14:paraId="331BB7F3" w14:textId="77777777" w:rsidTr="00484C67">
        <w:tc>
          <w:tcPr>
            <w:tcW w:w="601" w:type="dxa"/>
            <w:vAlign w:val="center"/>
          </w:tcPr>
          <w:p w14:paraId="41CB8FB5" w14:textId="77777777" w:rsidR="00E81911" w:rsidRPr="00F96C7E" w:rsidRDefault="004B28E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957" w:type="dxa"/>
          </w:tcPr>
          <w:p w14:paraId="3954E5ED" w14:textId="77777777" w:rsidR="00E81911" w:rsidRPr="00F96C7E" w:rsidRDefault="0024625F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Официальный сайт организации о</w:t>
            </w:r>
            <w:r w:rsidR="004B28ED" w:rsidRPr="00F96C7E">
              <w:rPr>
                <w:rFonts w:eastAsia="Times New Roman"/>
                <w:sz w:val="20"/>
                <w:szCs w:val="20"/>
              </w:rPr>
              <w:t xml:space="preserve">тдыха детей и их оздоровления в </w:t>
            </w:r>
            <w:r w:rsidRPr="00F96C7E">
              <w:rPr>
                <w:rFonts w:eastAsia="Times New Roman"/>
                <w:sz w:val="20"/>
                <w:szCs w:val="20"/>
              </w:rPr>
              <w:t>информацио</w:t>
            </w:r>
            <w:r w:rsidR="004B28ED" w:rsidRPr="00F96C7E">
              <w:rPr>
                <w:rFonts w:eastAsia="Times New Roman"/>
                <w:sz w:val="20"/>
                <w:szCs w:val="20"/>
              </w:rPr>
              <w:t>нно-телекоммуникационной сети «Интернет»</w:t>
            </w:r>
          </w:p>
        </w:tc>
        <w:tc>
          <w:tcPr>
            <w:tcW w:w="2013" w:type="dxa"/>
            <w:vAlign w:val="center"/>
          </w:tcPr>
          <w:p w14:paraId="09058067" w14:textId="77777777" w:rsidR="00E81911" w:rsidRPr="00F96C7E" w:rsidRDefault="00E81911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061AD56C" w14:textId="77777777" w:rsidTr="00484C67">
        <w:tc>
          <w:tcPr>
            <w:tcW w:w="601" w:type="dxa"/>
            <w:vAlign w:val="center"/>
          </w:tcPr>
          <w:p w14:paraId="496CB886" w14:textId="77777777" w:rsidR="00232ED0" w:rsidRPr="00F96C7E" w:rsidRDefault="00CA27A3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957" w:type="dxa"/>
          </w:tcPr>
          <w:p w14:paraId="6AEFBEF3" w14:textId="77777777" w:rsidR="00232ED0" w:rsidRPr="00F96C7E" w:rsidRDefault="00232ED0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 об учредителе (собственнике) организации (полное наименование)</w:t>
            </w:r>
          </w:p>
        </w:tc>
        <w:tc>
          <w:tcPr>
            <w:tcW w:w="2013" w:type="dxa"/>
            <w:vAlign w:val="center"/>
          </w:tcPr>
          <w:p w14:paraId="0A7D5B0E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A27A3" w:rsidRPr="00F96C7E" w14:paraId="05138302" w14:textId="77777777" w:rsidTr="00484C67">
        <w:tc>
          <w:tcPr>
            <w:tcW w:w="601" w:type="dxa"/>
            <w:vAlign w:val="center"/>
          </w:tcPr>
          <w:p w14:paraId="4E7A3F97" w14:textId="77777777" w:rsidR="00CA27A3" w:rsidRPr="00F96C7E" w:rsidRDefault="00CA27A3" w:rsidP="00CA27A3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957" w:type="dxa"/>
          </w:tcPr>
          <w:p w14:paraId="42E655E7" w14:textId="77777777" w:rsidR="00CA27A3" w:rsidRPr="00F96C7E" w:rsidRDefault="00CA27A3" w:rsidP="00CA27A3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Учредительные документы организации</w:t>
            </w:r>
          </w:p>
        </w:tc>
        <w:tc>
          <w:tcPr>
            <w:tcW w:w="2013" w:type="dxa"/>
            <w:vAlign w:val="center"/>
          </w:tcPr>
          <w:p w14:paraId="197A54CA" w14:textId="77777777" w:rsidR="00CA27A3" w:rsidRPr="00F96C7E" w:rsidRDefault="00CA27A3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657EBEB6" w14:textId="77777777" w:rsidTr="00484C67">
        <w:tc>
          <w:tcPr>
            <w:tcW w:w="601" w:type="dxa"/>
            <w:vAlign w:val="center"/>
          </w:tcPr>
          <w:p w14:paraId="58958AFD" w14:textId="77777777" w:rsidR="00232ED0" w:rsidRPr="00F96C7E" w:rsidRDefault="00E614F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6957" w:type="dxa"/>
          </w:tcPr>
          <w:p w14:paraId="7C01ECA4" w14:textId="77777777" w:rsidR="00232ED0" w:rsidRPr="00F96C7E" w:rsidRDefault="00A56E2E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Предоставляемые организации отдыха детей и их оздоровления услуги в сфере отдыха и оздоровления детей</w:t>
            </w:r>
          </w:p>
        </w:tc>
        <w:tc>
          <w:tcPr>
            <w:tcW w:w="2013" w:type="dxa"/>
            <w:vAlign w:val="center"/>
          </w:tcPr>
          <w:p w14:paraId="70E03C85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56E2E" w:rsidRPr="00F96C7E" w14:paraId="4D10A835" w14:textId="77777777" w:rsidTr="00484C67">
        <w:tc>
          <w:tcPr>
            <w:tcW w:w="601" w:type="dxa"/>
            <w:vAlign w:val="center"/>
          </w:tcPr>
          <w:p w14:paraId="4A674AD2" w14:textId="77777777" w:rsidR="00A56E2E" w:rsidRPr="00F96C7E" w:rsidRDefault="00E614F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541A68" w:rsidRPr="00F96C7E">
              <w:rPr>
                <w:rFonts w:eastAsia="Times New Roman"/>
                <w:sz w:val="20"/>
                <w:szCs w:val="20"/>
              </w:rPr>
              <w:t>.1</w:t>
            </w:r>
          </w:p>
        </w:tc>
        <w:tc>
          <w:tcPr>
            <w:tcW w:w="6957" w:type="dxa"/>
          </w:tcPr>
          <w:p w14:paraId="77AE3A0B" w14:textId="77777777" w:rsidR="00541A68" w:rsidRPr="00F96C7E" w:rsidRDefault="00A56E2E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 xml:space="preserve">Режим работы организации отдыха детей и их оздоровления </w:t>
            </w:r>
          </w:p>
          <w:p w14:paraId="71F5BD71" w14:textId="77777777" w:rsidR="00A56E2E" w:rsidRPr="00F96C7E" w:rsidRDefault="00A56E2E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(сезонный, круглогодичный)</w:t>
            </w:r>
          </w:p>
        </w:tc>
        <w:tc>
          <w:tcPr>
            <w:tcW w:w="2013" w:type="dxa"/>
            <w:vAlign w:val="center"/>
          </w:tcPr>
          <w:p w14:paraId="7B718538" w14:textId="77777777" w:rsidR="00A56E2E" w:rsidRPr="00F96C7E" w:rsidRDefault="00A56E2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56E2E" w:rsidRPr="00F96C7E" w14:paraId="42FA6A84" w14:textId="77777777" w:rsidTr="00484C67">
        <w:tc>
          <w:tcPr>
            <w:tcW w:w="601" w:type="dxa"/>
            <w:vAlign w:val="center"/>
          </w:tcPr>
          <w:p w14:paraId="1311E4A1" w14:textId="77777777" w:rsidR="00A56E2E" w:rsidRPr="00F96C7E" w:rsidRDefault="00E614F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541A68" w:rsidRPr="00F96C7E">
              <w:rPr>
                <w:rFonts w:eastAsia="Times New Roman"/>
                <w:sz w:val="20"/>
                <w:szCs w:val="20"/>
              </w:rPr>
              <w:t>.2</w:t>
            </w:r>
          </w:p>
        </w:tc>
        <w:tc>
          <w:tcPr>
            <w:tcW w:w="6957" w:type="dxa"/>
          </w:tcPr>
          <w:p w14:paraId="307CB321" w14:textId="77777777" w:rsidR="00A56E2E" w:rsidRPr="00F96C7E" w:rsidRDefault="00541A68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Даты проведения смен</w:t>
            </w:r>
          </w:p>
        </w:tc>
        <w:tc>
          <w:tcPr>
            <w:tcW w:w="2013" w:type="dxa"/>
            <w:vAlign w:val="center"/>
          </w:tcPr>
          <w:p w14:paraId="3AF0CD22" w14:textId="77777777" w:rsidR="00A56E2E" w:rsidRPr="00F96C7E" w:rsidRDefault="00A56E2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56E2E" w:rsidRPr="00F96C7E" w14:paraId="6ADEF661" w14:textId="77777777" w:rsidTr="00484C67">
        <w:tc>
          <w:tcPr>
            <w:tcW w:w="601" w:type="dxa"/>
            <w:vAlign w:val="center"/>
          </w:tcPr>
          <w:p w14:paraId="1BD529A4" w14:textId="77777777" w:rsidR="00A56E2E" w:rsidRPr="00F96C7E" w:rsidRDefault="00E614F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541A68" w:rsidRPr="00F96C7E">
              <w:rPr>
                <w:rFonts w:eastAsia="Times New Roman"/>
                <w:sz w:val="20"/>
                <w:szCs w:val="20"/>
              </w:rPr>
              <w:t>.3</w:t>
            </w:r>
          </w:p>
        </w:tc>
        <w:tc>
          <w:tcPr>
            <w:tcW w:w="6957" w:type="dxa"/>
          </w:tcPr>
          <w:p w14:paraId="5BAB2A54" w14:textId="77777777" w:rsidR="00A56E2E" w:rsidRPr="00F96C7E" w:rsidRDefault="00A825F3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Стоимость предоставляемых услуг в сфере отдыха и оздоровления детей в организации</w:t>
            </w:r>
          </w:p>
        </w:tc>
        <w:tc>
          <w:tcPr>
            <w:tcW w:w="2013" w:type="dxa"/>
            <w:vAlign w:val="center"/>
          </w:tcPr>
          <w:p w14:paraId="5083C9BB" w14:textId="77777777" w:rsidR="00A56E2E" w:rsidRPr="00F96C7E" w:rsidRDefault="00A56E2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56E2E" w:rsidRPr="00F96C7E" w14:paraId="1E04DBF4" w14:textId="77777777" w:rsidTr="00484C67">
        <w:tc>
          <w:tcPr>
            <w:tcW w:w="601" w:type="dxa"/>
            <w:vAlign w:val="center"/>
          </w:tcPr>
          <w:p w14:paraId="069ED337" w14:textId="77777777" w:rsidR="00A56E2E" w:rsidRPr="00F96C7E" w:rsidRDefault="00E614FD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484C67" w:rsidRPr="00F96C7E">
              <w:rPr>
                <w:rFonts w:eastAsia="Times New Roman"/>
                <w:sz w:val="20"/>
                <w:szCs w:val="20"/>
              </w:rPr>
              <w:t>.4</w:t>
            </w:r>
          </w:p>
        </w:tc>
        <w:tc>
          <w:tcPr>
            <w:tcW w:w="6957" w:type="dxa"/>
          </w:tcPr>
          <w:p w14:paraId="16198EB8" w14:textId="77777777" w:rsidR="00A56E2E" w:rsidRPr="00F96C7E" w:rsidRDefault="00A825F3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 xml:space="preserve">Возрастная категория </w:t>
            </w:r>
            <w:r w:rsidR="00484C67" w:rsidRPr="00F96C7E">
              <w:rPr>
                <w:rFonts w:eastAsia="Times New Roman"/>
                <w:sz w:val="20"/>
                <w:szCs w:val="20"/>
              </w:rPr>
              <w:t>детей, принимаемых в организацию</w:t>
            </w:r>
            <w:r w:rsidRPr="00F96C7E">
              <w:rPr>
                <w:rFonts w:eastAsia="Times New Roman"/>
                <w:sz w:val="20"/>
                <w:szCs w:val="20"/>
              </w:rPr>
              <w:t xml:space="preserve"> отдыха детей и их оздоровлени</w:t>
            </w:r>
            <w:r w:rsidR="00484C67" w:rsidRPr="00F96C7E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2013" w:type="dxa"/>
            <w:vAlign w:val="center"/>
          </w:tcPr>
          <w:p w14:paraId="6D84E2FC" w14:textId="77777777" w:rsidR="00A56E2E" w:rsidRPr="00F96C7E" w:rsidRDefault="00A56E2E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825F3" w:rsidRPr="00F96C7E" w14:paraId="13BDB7CC" w14:textId="77777777" w:rsidTr="00484C67">
        <w:tc>
          <w:tcPr>
            <w:tcW w:w="601" w:type="dxa"/>
            <w:vAlign w:val="center"/>
          </w:tcPr>
          <w:p w14:paraId="3B76E39A" w14:textId="77777777" w:rsidR="00A825F3" w:rsidRPr="00F96C7E" w:rsidRDefault="00612BFC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484C67" w:rsidRPr="00F96C7E">
              <w:rPr>
                <w:rFonts w:eastAsia="Times New Roman"/>
                <w:sz w:val="20"/>
                <w:szCs w:val="20"/>
              </w:rPr>
              <w:t>.5</w:t>
            </w:r>
          </w:p>
        </w:tc>
        <w:tc>
          <w:tcPr>
            <w:tcW w:w="6957" w:type="dxa"/>
          </w:tcPr>
          <w:p w14:paraId="5B065B1E" w14:textId="77777777" w:rsidR="00A825F3" w:rsidRPr="00F96C7E" w:rsidRDefault="00A825F3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 о проживании и питании детей в организации отдыха детей и их оздоровлен</w:t>
            </w:r>
            <w:r w:rsidR="00484C67" w:rsidRPr="00F96C7E">
              <w:rPr>
                <w:rFonts w:eastAsia="Times New Roman"/>
                <w:sz w:val="20"/>
                <w:szCs w:val="20"/>
              </w:rPr>
              <w:t>ия</w:t>
            </w:r>
          </w:p>
        </w:tc>
        <w:tc>
          <w:tcPr>
            <w:tcW w:w="2013" w:type="dxa"/>
            <w:vAlign w:val="center"/>
          </w:tcPr>
          <w:p w14:paraId="1DE27560" w14:textId="77777777" w:rsidR="00A825F3" w:rsidRPr="00F96C7E" w:rsidRDefault="00A825F3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825F3" w:rsidRPr="00F96C7E" w14:paraId="44541BB1" w14:textId="77777777" w:rsidTr="00484C67">
        <w:tc>
          <w:tcPr>
            <w:tcW w:w="601" w:type="dxa"/>
            <w:vAlign w:val="center"/>
          </w:tcPr>
          <w:p w14:paraId="7040D15E" w14:textId="77777777" w:rsidR="00A825F3" w:rsidRPr="00F96C7E" w:rsidRDefault="00612BFC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484C67" w:rsidRPr="00F96C7E">
              <w:rPr>
                <w:rFonts w:eastAsia="Times New Roman"/>
                <w:sz w:val="20"/>
                <w:szCs w:val="20"/>
              </w:rPr>
              <w:t>.6</w:t>
            </w:r>
          </w:p>
        </w:tc>
        <w:tc>
          <w:tcPr>
            <w:tcW w:w="6957" w:type="dxa"/>
          </w:tcPr>
          <w:p w14:paraId="01ACEF33" w14:textId="77777777" w:rsidR="00A825F3" w:rsidRPr="00F96C7E" w:rsidRDefault="00A825F3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Наличие оборудованного места для купания</w:t>
            </w:r>
          </w:p>
        </w:tc>
        <w:tc>
          <w:tcPr>
            <w:tcW w:w="2013" w:type="dxa"/>
            <w:vAlign w:val="center"/>
          </w:tcPr>
          <w:p w14:paraId="6261284E" w14:textId="77777777" w:rsidR="00A825F3" w:rsidRPr="00F96C7E" w:rsidRDefault="00A825F3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484C67" w:rsidRPr="00F96C7E" w14:paraId="01BD4C12" w14:textId="77777777" w:rsidTr="00484C67">
        <w:tc>
          <w:tcPr>
            <w:tcW w:w="601" w:type="dxa"/>
            <w:vAlign w:val="center"/>
          </w:tcPr>
          <w:p w14:paraId="69B74099" w14:textId="77777777" w:rsidR="00484C67" w:rsidRPr="00F96C7E" w:rsidRDefault="00484C67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1</w:t>
            </w:r>
            <w:r w:rsidR="00612BF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6957" w:type="dxa"/>
          </w:tcPr>
          <w:p w14:paraId="36360B9E" w14:textId="77777777" w:rsidR="00B867F0" w:rsidRPr="00F96C7E" w:rsidRDefault="00484C67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Дата ввода используемых организацией отдыха детей и их оздоровления объектов (для орга</w:t>
            </w:r>
            <w:r w:rsidR="00B867F0" w:rsidRPr="00F96C7E">
              <w:rPr>
                <w:rFonts w:eastAsia="Times New Roman"/>
                <w:sz w:val="20"/>
                <w:szCs w:val="20"/>
              </w:rPr>
              <w:t>низаций стационарного типа),</w:t>
            </w:r>
          </w:p>
          <w:p w14:paraId="526884AA" w14:textId="77777777" w:rsidR="00484C67" w:rsidRPr="00F96C7E" w:rsidRDefault="00484C67" w:rsidP="00A56E2E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дата проведения капитального ремонта</w:t>
            </w:r>
          </w:p>
        </w:tc>
        <w:tc>
          <w:tcPr>
            <w:tcW w:w="2013" w:type="dxa"/>
            <w:vAlign w:val="center"/>
          </w:tcPr>
          <w:p w14:paraId="0EB6468D" w14:textId="77777777" w:rsidR="00484C67" w:rsidRPr="00F96C7E" w:rsidRDefault="00484C67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69896941" w14:textId="77777777" w:rsidTr="00484C67">
        <w:tc>
          <w:tcPr>
            <w:tcW w:w="601" w:type="dxa"/>
            <w:vAlign w:val="center"/>
          </w:tcPr>
          <w:p w14:paraId="561BEE88" w14:textId="77777777" w:rsidR="00232ED0" w:rsidRPr="00F96C7E" w:rsidRDefault="00B867F0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1</w:t>
            </w:r>
            <w:r w:rsidR="00612BF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957" w:type="dxa"/>
          </w:tcPr>
          <w:p w14:paraId="089AC6C1" w14:textId="77777777" w:rsidR="00232ED0" w:rsidRPr="00F96C7E" w:rsidRDefault="00834F34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</w:t>
            </w:r>
            <w:r w:rsidR="00232ED0" w:rsidRPr="00F96C7E">
              <w:rPr>
                <w:rFonts w:eastAsia="Times New Roman"/>
                <w:sz w:val="20"/>
                <w:szCs w:val="20"/>
              </w:rPr>
              <w:t xml:space="preserve"> о наличии санитарно-эпидемиологического заключения о соответствии организации требованиям санита</w:t>
            </w:r>
            <w:r w:rsidR="00B867F0" w:rsidRPr="00F96C7E">
              <w:rPr>
                <w:rFonts w:eastAsia="Times New Roman"/>
                <w:sz w:val="20"/>
                <w:szCs w:val="20"/>
              </w:rPr>
              <w:t xml:space="preserve">рного законодательства, </w:t>
            </w:r>
            <w:r w:rsidR="00232ED0" w:rsidRPr="00F96C7E">
              <w:rPr>
                <w:rFonts w:eastAsia="Times New Roman"/>
                <w:sz w:val="20"/>
                <w:szCs w:val="20"/>
              </w:rPr>
              <w:t>дата выданного заключения</w:t>
            </w:r>
          </w:p>
        </w:tc>
        <w:tc>
          <w:tcPr>
            <w:tcW w:w="2013" w:type="dxa"/>
            <w:vAlign w:val="center"/>
          </w:tcPr>
          <w:p w14:paraId="34C7A172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B867F0" w:rsidRPr="00F96C7E" w14:paraId="4B923001" w14:textId="77777777" w:rsidTr="00484C67">
        <w:tc>
          <w:tcPr>
            <w:tcW w:w="601" w:type="dxa"/>
            <w:vAlign w:val="center"/>
          </w:tcPr>
          <w:p w14:paraId="5797D075" w14:textId="77777777" w:rsidR="00B867F0" w:rsidRPr="00F96C7E" w:rsidRDefault="00B867F0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1</w:t>
            </w:r>
            <w:r w:rsidR="00612BF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957" w:type="dxa"/>
          </w:tcPr>
          <w:p w14:paraId="7624FD48" w14:textId="77777777" w:rsidR="00B867F0" w:rsidRPr="00F96C7E" w:rsidRDefault="00B867F0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и в предыдущем году</w:t>
            </w:r>
          </w:p>
        </w:tc>
        <w:tc>
          <w:tcPr>
            <w:tcW w:w="2013" w:type="dxa"/>
            <w:vAlign w:val="center"/>
          </w:tcPr>
          <w:p w14:paraId="041598C3" w14:textId="77777777" w:rsidR="00B867F0" w:rsidRPr="00F96C7E" w:rsidRDefault="00B867F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73E3C963" w14:textId="77777777" w:rsidTr="00484C67">
        <w:tc>
          <w:tcPr>
            <w:tcW w:w="601" w:type="dxa"/>
            <w:vAlign w:val="center"/>
          </w:tcPr>
          <w:p w14:paraId="424874EC" w14:textId="77777777" w:rsidR="00232ED0" w:rsidRPr="00F96C7E" w:rsidRDefault="00612BFC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957" w:type="dxa"/>
          </w:tcPr>
          <w:p w14:paraId="70BA646A" w14:textId="77777777" w:rsidR="00232ED0" w:rsidRPr="00F96C7E" w:rsidRDefault="00255498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 о наличии лицензии на осуществление медицинской деятельности</w:t>
            </w:r>
          </w:p>
        </w:tc>
        <w:tc>
          <w:tcPr>
            <w:tcW w:w="2013" w:type="dxa"/>
            <w:vAlign w:val="center"/>
          </w:tcPr>
          <w:p w14:paraId="39AB18D0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55498" w:rsidRPr="00F96C7E" w14:paraId="67E9CF9B" w14:textId="77777777" w:rsidTr="00484C67">
        <w:tc>
          <w:tcPr>
            <w:tcW w:w="601" w:type="dxa"/>
            <w:vAlign w:val="center"/>
          </w:tcPr>
          <w:p w14:paraId="04B1D567" w14:textId="77777777" w:rsidR="00255498" w:rsidRPr="00F96C7E" w:rsidRDefault="00255498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1</w:t>
            </w:r>
            <w:r w:rsidR="00612BFC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957" w:type="dxa"/>
          </w:tcPr>
          <w:p w14:paraId="35547C67" w14:textId="77777777" w:rsidR="00255498" w:rsidRPr="00F96C7E" w:rsidRDefault="00255498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Информация о наличии лицензии на осуществление образовательной деятельности</w:t>
            </w:r>
          </w:p>
        </w:tc>
        <w:tc>
          <w:tcPr>
            <w:tcW w:w="2013" w:type="dxa"/>
            <w:vAlign w:val="center"/>
          </w:tcPr>
          <w:p w14:paraId="053546CD" w14:textId="77777777" w:rsidR="00255498" w:rsidRPr="00F96C7E" w:rsidRDefault="00255498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32ED0" w:rsidRPr="00F96C7E" w14:paraId="7A1BEA4F" w14:textId="77777777" w:rsidTr="00484C67">
        <w:tc>
          <w:tcPr>
            <w:tcW w:w="601" w:type="dxa"/>
            <w:vAlign w:val="center"/>
          </w:tcPr>
          <w:p w14:paraId="0FCE62CD" w14:textId="77777777" w:rsidR="00232ED0" w:rsidRPr="00F96C7E" w:rsidRDefault="00612BFC" w:rsidP="00BF4BA2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957" w:type="dxa"/>
          </w:tcPr>
          <w:p w14:paraId="7BB0FEC1" w14:textId="77777777" w:rsidR="00232ED0" w:rsidRPr="00F96C7E" w:rsidRDefault="00255498" w:rsidP="00BF4BA2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F96C7E">
              <w:rPr>
                <w:rFonts w:eastAsia="Times New Roman"/>
                <w:sz w:val="20"/>
                <w:szCs w:val="20"/>
              </w:rPr>
              <w:t>Обеспечение в организации отдыха детей и их оздоровления доступности услуг для детей-инвалидов и детей с ограниченными возможностями здоровья</w:t>
            </w:r>
          </w:p>
        </w:tc>
        <w:tc>
          <w:tcPr>
            <w:tcW w:w="2013" w:type="dxa"/>
            <w:vAlign w:val="center"/>
          </w:tcPr>
          <w:p w14:paraId="502A195D" w14:textId="77777777" w:rsidR="00232ED0" w:rsidRPr="00F96C7E" w:rsidRDefault="00232ED0" w:rsidP="00441F84">
            <w:pPr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BF8DDA0" w14:textId="77777777" w:rsidR="00F96C7E" w:rsidRDefault="00F96C7E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355AFF98" w14:textId="77777777" w:rsidR="00F96C7E" w:rsidRDefault="00F96C7E" w:rsidP="00232ED0">
      <w:pPr>
        <w:contextualSpacing/>
        <w:jc w:val="both"/>
        <w:rPr>
          <w:rFonts w:eastAsia="Times New Roman"/>
          <w:sz w:val="22"/>
          <w:szCs w:val="22"/>
        </w:rPr>
      </w:pPr>
    </w:p>
    <w:p w14:paraId="7F0C3418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 xml:space="preserve">Руководитель организации </w:t>
      </w:r>
      <w:r w:rsidRPr="0065412E">
        <w:rPr>
          <w:rFonts w:eastAsia="Times New Roman"/>
          <w:sz w:val="22"/>
          <w:szCs w:val="22"/>
        </w:rPr>
        <w:tab/>
        <w:t>___________________</w:t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_____________________________</w:t>
      </w:r>
    </w:p>
    <w:p w14:paraId="123780AC" w14:textId="77777777" w:rsidR="00232ED0" w:rsidRPr="0065412E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(подпись)</w:t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</w:r>
      <w:r w:rsidRPr="0065412E">
        <w:rPr>
          <w:rFonts w:eastAsia="Times New Roman"/>
          <w:sz w:val="22"/>
          <w:szCs w:val="22"/>
        </w:rPr>
        <w:tab/>
        <w:t>(инициалы, фамилия)</w:t>
      </w:r>
    </w:p>
    <w:p w14:paraId="764FF503" w14:textId="77777777" w:rsidR="00232ED0" w:rsidRDefault="00232ED0" w:rsidP="00232ED0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«___»__________________ 20__ г.</w:t>
      </w:r>
    </w:p>
    <w:p w14:paraId="74776C92" w14:textId="77777777" w:rsidR="00F96C7E" w:rsidRDefault="00232ED0" w:rsidP="00C75303">
      <w:pPr>
        <w:contextualSpacing/>
        <w:jc w:val="both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t>М.П.</w:t>
      </w:r>
    </w:p>
    <w:p w14:paraId="248D203E" w14:textId="77777777" w:rsidR="00F96C7E" w:rsidRDefault="00F96C7E" w:rsidP="00232ED0">
      <w:pPr>
        <w:ind w:firstLine="851"/>
        <w:contextualSpacing/>
        <w:jc w:val="right"/>
        <w:rPr>
          <w:rFonts w:eastAsia="Times New Roman"/>
          <w:sz w:val="22"/>
          <w:szCs w:val="22"/>
        </w:rPr>
      </w:pPr>
    </w:p>
    <w:p w14:paraId="551AA019" w14:textId="77777777" w:rsidR="008C31BF" w:rsidRDefault="008C31BF" w:rsidP="00232ED0">
      <w:pPr>
        <w:ind w:firstLine="851"/>
        <w:contextualSpacing/>
        <w:jc w:val="right"/>
        <w:rPr>
          <w:rFonts w:eastAsia="Times New Roman"/>
          <w:sz w:val="22"/>
          <w:szCs w:val="22"/>
        </w:rPr>
      </w:pPr>
    </w:p>
    <w:p w14:paraId="797CB40C" w14:textId="77777777" w:rsidR="00232ED0" w:rsidRPr="0065412E" w:rsidRDefault="00232ED0" w:rsidP="00232ED0">
      <w:pPr>
        <w:ind w:firstLine="851"/>
        <w:contextualSpacing/>
        <w:jc w:val="right"/>
        <w:rPr>
          <w:rFonts w:eastAsia="Times New Roman"/>
          <w:sz w:val="22"/>
          <w:szCs w:val="22"/>
        </w:rPr>
      </w:pPr>
      <w:r w:rsidRPr="0065412E">
        <w:rPr>
          <w:rFonts w:eastAsia="Times New Roman"/>
          <w:sz w:val="22"/>
          <w:szCs w:val="22"/>
        </w:rPr>
        <w:lastRenderedPageBreak/>
        <w:t>Приложение №</w:t>
      </w:r>
      <w:r>
        <w:rPr>
          <w:rFonts w:eastAsia="Times New Roman"/>
          <w:sz w:val="22"/>
          <w:szCs w:val="22"/>
        </w:rPr>
        <w:t xml:space="preserve"> </w:t>
      </w:r>
      <w:r w:rsidR="00BA1F99">
        <w:rPr>
          <w:rFonts w:eastAsia="Times New Roman"/>
          <w:sz w:val="22"/>
          <w:szCs w:val="22"/>
        </w:rPr>
        <w:t>4</w:t>
      </w:r>
    </w:p>
    <w:p w14:paraId="40142FD0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617B175A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</w:t>
      </w:r>
    </w:p>
    <w:p w14:paraId="4A3BBAE6" w14:textId="77777777" w:rsidR="005D62CD" w:rsidRPr="0065412E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их оздоровления в Брянской области</w:t>
      </w:r>
    </w:p>
    <w:p w14:paraId="707DF646" w14:textId="77777777" w:rsidR="00232ED0" w:rsidRPr="0065412E" w:rsidRDefault="00232ED0" w:rsidP="00232ED0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2B5DCAC6" w14:textId="77777777" w:rsidR="00232ED0" w:rsidRPr="0065412E" w:rsidRDefault="00232ED0" w:rsidP="00232ED0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838E4C5" w14:textId="77777777" w:rsidR="00232ED0" w:rsidRPr="0065412E" w:rsidRDefault="00232ED0" w:rsidP="00232ED0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9AD4769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/>
          <w:bCs/>
          <w:kern w:val="36"/>
          <w:sz w:val="22"/>
          <w:szCs w:val="22"/>
        </w:rPr>
      </w:pPr>
      <w:r w:rsidRPr="0065412E">
        <w:rPr>
          <w:rFonts w:eastAsia="Times New Roman"/>
          <w:b/>
          <w:bCs/>
          <w:kern w:val="36"/>
          <w:sz w:val="22"/>
          <w:szCs w:val="22"/>
        </w:rPr>
        <w:t>ПАСПОРТ</w:t>
      </w:r>
    </w:p>
    <w:p w14:paraId="17996BED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/>
          <w:bCs/>
          <w:kern w:val="36"/>
          <w:sz w:val="22"/>
          <w:szCs w:val="22"/>
        </w:rPr>
      </w:pPr>
      <w:r w:rsidRPr="0065412E">
        <w:rPr>
          <w:rFonts w:eastAsia="Times New Roman"/>
          <w:b/>
          <w:bCs/>
          <w:kern w:val="36"/>
          <w:sz w:val="22"/>
          <w:szCs w:val="22"/>
        </w:rPr>
        <w:t>ОРГАНИЗАЦИИ ОТДЫХА ДЕТЕЙ И ИХ ОЗДОРОВЛЕНИЯ</w:t>
      </w:r>
    </w:p>
    <w:p w14:paraId="73CE2256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60822C5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__________________________________________________________________________________</w:t>
      </w:r>
    </w:p>
    <w:p w14:paraId="412ABE33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(наименование организации)</w:t>
      </w:r>
    </w:p>
    <w:p w14:paraId="1FCF942E" w14:textId="77777777" w:rsidR="00232ED0" w:rsidRPr="0065412E" w:rsidRDefault="00232ED0" w:rsidP="00232ED0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79746088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по состоянию на «___» __________ 20 ___ г.</w:t>
      </w:r>
    </w:p>
    <w:p w14:paraId="00A8279D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252"/>
        <w:gridCol w:w="145"/>
        <w:gridCol w:w="1906"/>
        <w:gridCol w:w="261"/>
        <w:gridCol w:w="733"/>
        <w:gridCol w:w="160"/>
        <w:gridCol w:w="185"/>
        <w:gridCol w:w="597"/>
        <w:gridCol w:w="99"/>
        <w:gridCol w:w="221"/>
        <w:gridCol w:w="935"/>
        <w:gridCol w:w="17"/>
        <w:gridCol w:w="609"/>
        <w:gridCol w:w="345"/>
        <w:gridCol w:w="170"/>
        <w:gridCol w:w="19"/>
        <w:gridCol w:w="17"/>
        <w:gridCol w:w="334"/>
        <w:gridCol w:w="439"/>
        <w:gridCol w:w="473"/>
        <w:gridCol w:w="284"/>
        <w:gridCol w:w="31"/>
        <w:gridCol w:w="214"/>
        <w:gridCol w:w="61"/>
        <w:gridCol w:w="567"/>
      </w:tblGrid>
      <w:tr w:rsidR="00232ED0" w:rsidRPr="0065412E" w14:paraId="1852B44D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45C3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1. Общие сведения об организации отдыха детей и их оздоровления</w:t>
            </w:r>
          </w:p>
        </w:tc>
      </w:tr>
      <w:tr w:rsidR="00232ED0" w:rsidRPr="0065412E" w14:paraId="7B17A9E8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BB8C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6" w:right="-464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B823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Полное наименование организации отдыха детей и их оздоровления (далее – организация) без сокращений (включая организационно-правовую форму), </w:t>
            </w:r>
            <w:r w:rsidRPr="0065412E">
              <w:rPr>
                <w:spacing w:val="-1"/>
                <w:sz w:val="22"/>
                <w:szCs w:val="22"/>
              </w:rPr>
              <w:t>идентификационный номер налогоплательщика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FDB2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03A9B32" w14:textId="77777777" w:rsidTr="00BF4BA2">
        <w:trPr>
          <w:trHeight w:val="368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E1D5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2.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872B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6983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A8D09CD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0BAD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13.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ED60C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Фактический адрес местонахождения </w:t>
            </w:r>
          </w:p>
          <w:p w14:paraId="2DA606B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(с указанием почтового индекса), </w:t>
            </w:r>
            <w:r w:rsidRPr="0065412E">
              <w:rPr>
                <w:spacing w:val="-2"/>
                <w:sz w:val="22"/>
                <w:szCs w:val="22"/>
              </w:rPr>
              <w:t xml:space="preserve">телефон, факс, адреса электронной почты и </w:t>
            </w:r>
            <w:r w:rsidRPr="0065412E">
              <w:rPr>
                <w:sz w:val="22"/>
                <w:szCs w:val="22"/>
              </w:rPr>
              <w:t>интернет-сайта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B4C5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90D5F63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DCB3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14.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2B1E8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Удаленность от ближайшего населенного </w:t>
            </w:r>
            <w:r w:rsidRPr="0065412E">
              <w:rPr>
                <w:spacing w:val="-2"/>
                <w:sz w:val="22"/>
                <w:szCs w:val="22"/>
              </w:rPr>
              <w:t xml:space="preserve">пункта, расстояние до него от организации </w:t>
            </w:r>
            <w:r w:rsidRPr="0065412E">
              <w:rPr>
                <w:sz w:val="22"/>
                <w:szCs w:val="22"/>
              </w:rPr>
              <w:t>(в км)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0125E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592E871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13E7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15.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7465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Учредитель организации </w:t>
            </w:r>
          </w:p>
          <w:p w14:paraId="1F720D9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(полное наименование):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7F0941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43FE0B8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C0B3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656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адрес (с указанием почтового индекса)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AB432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8C9BD87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CC4B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474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79CDD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8F95EE9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8A57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042E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Ф.И.О. руководителя (без сокращений)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4A4F7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7C0B3E7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FFE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298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6.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883C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Собственник организации (полное имя/наименование):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560D5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D399DBD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28DA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1B06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адрес (с указанием почтового индекса)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99D70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5BEB0CC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5438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BC92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027AB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65CE1FC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16E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D0AB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Ф.И.О. руководителя (без сокращений)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22472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03D95EF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65FB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7.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A2707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0F9D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8C31A11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DA9B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4E50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Ф.И.О. (без сокращений)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296E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F4E5A2F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BE05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9F4C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005E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232ED0" w:rsidRPr="0065412E" w14:paraId="7F1E1C32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6A7E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4E35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стаж работы в данной должности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1B1C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232ED0" w:rsidRPr="0065412E" w14:paraId="56DFEDED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CA28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2D7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контактный телефон (рабочий, мобильный)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407E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4E8BC7F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7821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8.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06F39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Тип организации, в том числе: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BC10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1D0A4A4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94529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2424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загородный оздоровительный лагерь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47CB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3396851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8D13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8FEAB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санаторная оздоровительная организация круглогодичного действия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BB13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6F072ED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391C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DCCC3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оздоровительный лагерь с дневным пребыванием детей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38F6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074F480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5BD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E626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специализированный (профильный) лагерь </w:t>
            </w:r>
          </w:p>
          <w:p w14:paraId="045F280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(указать профиль)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0861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7FEBF79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4AB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CA787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оздоровительно-образовательный центр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B5F2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E2F7AF6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4706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90B6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иная организация отдыха и оздоровления </w:t>
            </w:r>
            <w:r w:rsidRPr="0065412E">
              <w:rPr>
                <w:sz w:val="22"/>
                <w:szCs w:val="22"/>
              </w:rPr>
              <w:t xml:space="preserve">детей </w:t>
            </w:r>
          </w:p>
          <w:p w14:paraId="3F16CB5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(уточнить какая)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4153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2127202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8CF2E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9.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E6E7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Документ, на основании которого действует</w:t>
            </w:r>
            <w:r w:rsidRPr="0065412E">
              <w:rPr>
                <w:sz w:val="22"/>
                <w:szCs w:val="22"/>
              </w:rPr>
              <w:t xml:space="preserve"> </w:t>
            </w:r>
            <w:r w:rsidRPr="0065412E">
              <w:rPr>
                <w:spacing w:val="-2"/>
                <w:sz w:val="22"/>
                <w:szCs w:val="22"/>
              </w:rPr>
              <w:t xml:space="preserve">организация </w:t>
            </w:r>
          </w:p>
          <w:p w14:paraId="4BF0A51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(устав, положение)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F97535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6CBC701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C84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10.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5506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Год ввода организации в эксплуатацию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9FEAC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DB5E4F4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E45E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11.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EBC4B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Период функционирования организации</w:t>
            </w:r>
          </w:p>
          <w:p w14:paraId="0BE79E7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(круглогодично, сезонно)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71538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656374F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1D35C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lastRenderedPageBreak/>
              <w:t>12.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555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Проектная мощность организации </w:t>
            </w:r>
          </w:p>
          <w:p w14:paraId="46C86F2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(количество детей и подростков в смену)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C347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35E8B03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94CFB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13.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F2007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Наличие проекта организации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9A72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ECE980B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7D7F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14.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6064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Год и сумма последнего ремонта, в том числе: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CF92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72C9D11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BC02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F7703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капитальный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88B8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D1279E5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280C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30B0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текущий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A5F2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9C3E6F4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B2EA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15.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92B8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Возраст детей и подростков, принимаемых организацией на отдых и оздоровление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703A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D9FCE09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FC4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16.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A1721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Наличие автотранспорта на балансе </w:t>
            </w:r>
          </w:p>
          <w:p w14:paraId="5FA364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(количество </w:t>
            </w:r>
            <w:r w:rsidRPr="0065412E">
              <w:rPr>
                <w:sz w:val="22"/>
                <w:szCs w:val="22"/>
              </w:rPr>
              <w:t>единиц, марки), в том числе: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CC149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F19DA17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FF1C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C511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автобусы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EBBD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3285D90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05EC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1AC0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микроавтобусы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13C0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25B0901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A3D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3CB99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автотранспорт коммунального назначения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8A1FB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86F80EA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7537A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6"/>
                <w:sz w:val="22"/>
                <w:szCs w:val="22"/>
              </w:rPr>
              <w:t>17.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464F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Территория: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2687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CD4A398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B1745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9E81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общая площадь земельного участка (га)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92E5D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E0A01B8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94B0C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F4CE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площадь озеленения (га)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584F2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9DD6B74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F0C67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FA75C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насаждений на территории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650FA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F59AD02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FF28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7A6B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соответствие территории лагеря требованиям </w:t>
            </w:r>
            <w:r w:rsidRPr="0065412E">
              <w:rPr>
                <w:sz w:val="22"/>
                <w:szCs w:val="22"/>
              </w:rPr>
              <w:t>надзорных и контрольных органов (при наличии запрещающих предписаний, указать причины)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2ADFE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CE51699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F07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A21E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наличие плана территории организации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3475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DC7FAD2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0A95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3"/>
                <w:sz w:val="22"/>
                <w:szCs w:val="22"/>
              </w:rPr>
              <w:t>18.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CA26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Наличие водного объекта, в том числе его </w:t>
            </w:r>
            <w:r w:rsidRPr="0065412E">
              <w:rPr>
                <w:sz w:val="22"/>
                <w:szCs w:val="22"/>
              </w:rPr>
              <w:t>удаленность от территории лагеря: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F2DA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65813D7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E343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56DBD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бассейн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D364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5498D95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FDF4F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ABD47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пруд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1C0A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6597A55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953B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9D4B0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река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532FB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F7F8E82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6F15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53D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озеро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2AAEC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8598E97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B145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19.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895B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оборудованного пляжа, в том числе: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B553B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E881479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FFB0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E93B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ограждения в зоне купания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5883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FB31703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66C6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899F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381CB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C8816E5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6A94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8E4C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душевой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0E8EC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12EF870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34EA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CE8B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туалета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89312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50DDA9D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DA9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62DBD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кабин для переодевания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979A7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A0927C8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89DE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DFA0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навесов от солнца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0E0CA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2C3F5AE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802E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3B97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пункта медицинской помощи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1020B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6008C07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4EEF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FB8D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поста службы спасения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A304E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15BA1A3" w14:textId="77777777" w:rsidTr="00BF4BA2">
        <w:trPr>
          <w:trHeight w:val="20"/>
        </w:trPr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8CE8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84" w:right="-32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20.</w:t>
            </w: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E7B1C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9C545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6F6A2A0" w14:textId="77777777" w:rsidTr="00BF4BA2">
        <w:trPr>
          <w:trHeight w:val="20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54A78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AAF00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ограждение (указать какое)</w:t>
            </w:r>
          </w:p>
        </w:tc>
        <w:tc>
          <w:tcPr>
            <w:tcW w:w="1549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C73987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B946719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C98F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4A2E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охрана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3A8F34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B14D6C7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44268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74AB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организация пропускного режима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4AD686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6657699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0732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D5C8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кнопки тревожной сигнализации (КТС)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629E73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4926EF8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396B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A8B4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FD1819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FC8AE56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7EB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D430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системы оповещения и управления эвакуацией людей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4ED184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1E6BDDA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D4FCF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F9AD3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укомплектованность первичными средствами пожаротушения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7782EF" w14:textId="77777777" w:rsidR="00232ED0" w:rsidRPr="0065412E" w:rsidRDefault="00232ED0" w:rsidP="00BF4BA2">
            <w:pPr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4A47A38" w14:textId="77777777" w:rsidTr="00BF4BA2">
        <w:trPr>
          <w:trHeight w:val="20"/>
        </w:trPr>
        <w:tc>
          <w:tcPr>
            <w:tcW w:w="2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0E226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4B54F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154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0839F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0D0BCC8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186E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2. Сведения о штатной численности организации</w:t>
            </w:r>
          </w:p>
        </w:tc>
      </w:tr>
      <w:tr w:rsidR="00232ED0" w:rsidRPr="0065412E" w14:paraId="4AEE39AF" w14:textId="77777777" w:rsidTr="00BF4BA2">
        <w:trPr>
          <w:trHeight w:val="20"/>
        </w:trPr>
        <w:tc>
          <w:tcPr>
            <w:tcW w:w="2633" w:type="pct"/>
            <w:gridSpan w:val="1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72A5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2"/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Штатная численность </w:t>
            </w:r>
            <w:r w:rsidRPr="0065412E">
              <w:rPr>
                <w:spacing w:val="-2"/>
                <w:sz w:val="22"/>
                <w:szCs w:val="22"/>
              </w:rPr>
              <w:t>организации,</w:t>
            </w:r>
          </w:p>
          <w:p w14:paraId="394FEB6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09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59C5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1"/>
                <w:sz w:val="22"/>
                <w:szCs w:val="22"/>
              </w:rPr>
              <w:t>Количество (чел.)</w:t>
            </w:r>
          </w:p>
        </w:tc>
        <w:tc>
          <w:tcPr>
            <w:tcW w:w="1269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A8C1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Образовательный уровень</w:t>
            </w:r>
          </w:p>
        </w:tc>
      </w:tr>
      <w:tr w:rsidR="00232ED0" w:rsidRPr="0065412E" w14:paraId="05E4093E" w14:textId="77777777" w:rsidTr="00BF4BA2">
        <w:trPr>
          <w:trHeight w:val="20"/>
        </w:trPr>
        <w:tc>
          <w:tcPr>
            <w:tcW w:w="2633" w:type="pct"/>
            <w:gridSpan w:val="11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27BFC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5CB0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3"/>
                <w:sz w:val="22"/>
                <w:szCs w:val="22"/>
              </w:rPr>
              <w:t>по штату</w:t>
            </w: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B98A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4"/>
                <w:sz w:val="22"/>
                <w:szCs w:val="22"/>
              </w:rPr>
              <w:t>в наличии</w:t>
            </w: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CEE8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54"/>
              <w:contextualSpacing/>
              <w:jc w:val="right"/>
              <w:rPr>
                <w:sz w:val="22"/>
                <w:szCs w:val="22"/>
              </w:rPr>
            </w:pPr>
            <w:r w:rsidRPr="0065412E">
              <w:rPr>
                <w:spacing w:val="-14"/>
                <w:sz w:val="22"/>
                <w:szCs w:val="22"/>
              </w:rPr>
              <w:t>высшее</w:t>
            </w: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7693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2"/>
                <w:sz w:val="22"/>
                <w:szCs w:val="22"/>
              </w:rPr>
              <w:t>средне-специально</w:t>
            </w:r>
            <w:r w:rsidRPr="0065412E">
              <w:rPr>
                <w:spacing w:val="-12"/>
                <w:sz w:val="22"/>
                <w:szCs w:val="22"/>
              </w:rPr>
              <w:lastRenderedPageBreak/>
              <w:t>е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71CA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lastRenderedPageBreak/>
              <w:t>среднее</w:t>
            </w:r>
          </w:p>
        </w:tc>
      </w:tr>
      <w:tr w:rsidR="00232ED0" w:rsidRPr="0065412E" w14:paraId="76F5B7D8" w14:textId="77777777" w:rsidTr="00BF4BA2">
        <w:trPr>
          <w:trHeight w:val="20"/>
        </w:trPr>
        <w:tc>
          <w:tcPr>
            <w:tcW w:w="2633" w:type="pct"/>
            <w:gridSpan w:val="11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354A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48A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4C61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F7A7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98CC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AA9E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3B58212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AD60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09F0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1D85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6352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3E4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A889A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8F35E72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4B9B1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Медицинские работники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88D3A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CD73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9CE4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C07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CC8E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4CEA888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AF4C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Работники пищеблока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E884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F1F4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EC61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188F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133D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E72BEA2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432A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Административно-</w:t>
            </w:r>
            <w:r w:rsidRPr="0065412E">
              <w:rPr>
                <w:spacing w:val="-2"/>
                <w:sz w:val="22"/>
                <w:szCs w:val="22"/>
              </w:rPr>
              <w:t>хозяйственный персонал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9562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A729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A66E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A0B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7083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131B722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81D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Другие (указать какие)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FACE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8329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1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9CF8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74" w:firstLine="851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C48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76" w:firstLine="4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0E01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808" w:firstLine="851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96C0E2C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B78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3. Сведения о жилых помещениях и условиях размещения детей</w:t>
            </w:r>
          </w:p>
        </w:tc>
      </w:tr>
      <w:tr w:rsidR="00232ED0" w:rsidRPr="0065412E" w14:paraId="17B20171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68662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Наименование жилого помещения</w:t>
            </w:r>
          </w:p>
          <w:p w14:paraId="0D24D56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(номер/название корпуса)</w:t>
            </w: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B3FA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Год</w:t>
            </w:r>
          </w:p>
          <w:p w14:paraId="05650FA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постройки</w:t>
            </w: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75A4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  <w:r w:rsidRPr="0065412E">
              <w:rPr>
                <w:spacing w:val="-4"/>
                <w:sz w:val="22"/>
                <w:szCs w:val="22"/>
              </w:rPr>
              <w:t>Площадь</w:t>
            </w:r>
          </w:p>
          <w:p w14:paraId="47EF4E5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(м</w:t>
            </w:r>
            <w:r w:rsidRPr="0065412E">
              <w:rPr>
                <w:sz w:val="22"/>
                <w:szCs w:val="22"/>
                <w:vertAlign w:val="superscript"/>
              </w:rPr>
              <w:t>2</w:t>
            </w:r>
            <w:r w:rsidRPr="0065412E">
              <w:rPr>
                <w:sz w:val="22"/>
                <w:szCs w:val="22"/>
              </w:rPr>
              <w:t>)</w:t>
            </w: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DB68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Этаж-</w:t>
            </w:r>
          </w:p>
          <w:p w14:paraId="376F243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65412E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E2CE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Степень</w:t>
            </w:r>
          </w:p>
          <w:p w14:paraId="299D4D3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износа</w:t>
            </w:r>
          </w:p>
          <w:p w14:paraId="12A92DA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(%)</w:t>
            </w: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80E6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Вместимость (чел.)</w:t>
            </w: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D06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Год</w:t>
            </w:r>
          </w:p>
          <w:p w14:paraId="2DC2729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последнего </w:t>
            </w:r>
            <w:r w:rsidRPr="0065412E">
              <w:rPr>
                <w:spacing w:val="-2"/>
                <w:sz w:val="22"/>
                <w:szCs w:val="22"/>
              </w:rPr>
              <w:t>кап</w:t>
            </w:r>
            <w:r w:rsidRPr="0065412E">
              <w:rPr>
                <w:sz w:val="22"/>
                <w:szCs w:val="22"/>
              </w:rPr>
              <w:t>ремонта</w:t>
            </w:r>
          </w:p>
        </w:tc>
      </w:tr>
      <w:tr w:rsidR="00232ED0" w:rsidRPr="0065412E" w14:paraId="31C6378E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DFA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2F84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A8C1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D03D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9B69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D692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8223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F8B2533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E21A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E8A3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94BC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DDFF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7226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F074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639F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C6993C3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F1F9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CE7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E252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3850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4661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71C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3791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F61C526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69E5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47A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1D11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F9F0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4751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C808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C443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03B3F7D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5347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ACE7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064A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2534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29BB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C20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895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8BA0701" w14:textId="77777777" w:rsidTr="00BF4BA2">
        <w:trPr>
          <w:trHeight w:val="20"/>
        </w:trPr>
        <w:tc>
          <w:tcPr>
            <w:tcW w:w="14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F73E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6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E486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D397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2691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66F8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21FC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91D6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AD68FB9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BA49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Характеристика жилого помещения:</w:t>
            </w:r>
          </w:p>
        </w:tc>
      </w:tr>
      <w:tr w:rsidR="00232ED0" w:rsidRPr="0065412E" w14:paraId="0BE0123E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475A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Спальных помещений, шт./м</w:t>
            </w:r>
            <w:r w:rsidRPr="0065412E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1C85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AB9A19B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89D6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Кабинет для отдыха, шт./м</w:t>
            </w:r>
            <w:r w:rsidRPr="0065412E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C54A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F009C3F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97D9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Игровые помещения, шт./м</w:t>
            </w:r>
            <w:r w:rsidRPr="0065412E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3F23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630103C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6FC6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Наличие горячего водоснабжения, </w:t>
            </w:r>
          </w:p>
          <w:p w14:paraId="00BE856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том числе:</w:t>
            </w:r>
          </w:p>
          <w:p w14:paraId="281106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централизованное</w:t>
            </w:r>
          </w:p>
          <w:p w14:paraId="30372C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децентрализованное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88E1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12D5F42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BCA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Наличие холодного водоснабжения, </w:t>
            </w:r>
          </w:p>
          <w:p w14:paraId="6CBDCE2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том числе:</w:t>
            </w:r>
          </w:p>
          <w:p w14:paraId="489AC5F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централизованное</w:t>
            </w:r>
          </w:p>
          <w:p w14:paraId="74A9BB9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децентрализованное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8EA3C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5E3D665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C44A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сушилок для одежды и обуви,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1FD0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BDAC6B9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4C20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Умывальники,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4382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73AA78F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6748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Мойки для ног,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170A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709942C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AE5F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Душевые,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577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1386104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636E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Туалеты,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3EF8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8246609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E839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Гардеробная, шт.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9EC2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D4C374B" w14:textId="77777777" w:rsidTr="00BF4BA2">
        <w:trPr>
          <w:trHeight w:val="20"/>
        </w:trPr>
        <w:tc>
          <w:tcPr>
            <w:tcW w:w="2633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B3C0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…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A29A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…</w:t>
            </w:r>
          </w:p>
        </w:tc>
      </w:tr>
      <w:tr w:rsidR="00232ED0" w:rsidRPr="0065412E" w14:paraId="74DD8576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213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4. Обеспеченность физкультурно-оздоровительными сооружениями, площадками</w:t>
            </w:r>
          </w:p>
        </w:tc>
      </w:tr>
      <w:tr w:rsidR="00232ED0" w:rsidRPr="0065412E" w14:paraId="76958436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6064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C19A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FF9B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Кол-во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D007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jc w:val="center"/>
              <w:rPr>
                <w:spacing w:val="-4"/>
                <w:sz w:val="22"/>
                <w:szCs w:val="22"/>
              </w:rPr>
            </w:pPr>
            <w:r w:rsidRPr="0065412E">
              <w:rPr>
                <w:spacing w:val="-4"/>
                <w:sz w:val="22"/>
                <w:szCs w:val="22"/>
              </w:rPr>
              <w:t xml:space="preserve">Площадь </w:t>
            </w:r>
          </w:p>
          <w:p w14:paraId="17D6797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2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(м</w:t>
            </w:r>
            <w:r w:rsidRPr="0065412E">
              <w:rPr>
                <w:sz w:val="22"/>
                <w:szCs w:val="22"/>
                <w:vertAlign w:val="superscript"/>
              </w:rPr>
              <w:t>2</w:t>
            </w:r>
            <w:r w:rsidRPr="0065412E">
              <w:rPr>
                <w:sz w:val="22"/>
                <w:szCs w:val="22"/>
              </w:rPr>
              <w:t>)</w:t>
            </w: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EAD97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Степень</w:t>
            </w:r>
          </w:p>
          <w:p w14:paraId="5A5627C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износа</w:t>
            </w:r>
          </w:p>
          <w:p w14:paraId="3641311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(в%)</w:t>
            </w: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649B3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 какое</w:t>
            </w:r>
          </w:p>
          <w:p w14:paraId="5246574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2"/>
                <w:sz w:val="22"/>
                <w:szCs w:val="22"/>
              </w:rPr>
              <w:t>кол-во детей</w:t>
            </w:r>
          </w:p>
          <w:p w14:paraId="6F8E42E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рассчитано</w:t>
            </w: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AC1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Год</w:t>
            </w:r>
          </w:p>
          <w:p w14:paraId="14C8CE0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последнего </w:t>
            </w:r>
            <w:r w:rsidRPr="0065412E">
              <w:rPr>
                <w:spacing w:val="-2"/>
                <w:sz w:val="22"/>
                <w:szCs w:val="22"/>
              </w:rPr>
              <w:t>кап</w:t>
            </w:r>
            <w:r w:rsidRPr="0065412E">
              <w:rPr>
                <w:sz w:val="22"/>
                <w:szCs w:val="22"/>
              </w:rPr>
              <w:t>ремонта</w:t>
            </w:r>
          </w:p>
        </w:tc>
      </w:tr>
      <w:tr w:rsidR="00232ED0" w:rsidRPr="0065412E" w14:paraId="277CB506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E14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FFA4C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Волейбольная спортплощадка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1E62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7A7B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9AB6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1C11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AA44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1C65019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9655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F2BE3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Баскетбольная спортплощадка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7E93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AEDB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FA18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3F25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5901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1CB3046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BA5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23D9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Футбольное поле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28F6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4DE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7C9A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01BF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E400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C3046A6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7BE3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8A36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Спортивный зал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0E65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D1FF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E3F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9364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4E2D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B126AD3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32CA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5.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45D5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Теннисный корт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E345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BB87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1720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0F9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60D2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95837B8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9179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6.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9D34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Площадка для пинг-понга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ABD8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5DE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4C08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A6BC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4C93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40E55EA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E678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7.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6B68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Беговая дорожка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4548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A599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CAED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BF03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0AD80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2DF00ED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2D5E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8.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4444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Полоса препятствий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B1C7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023E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E158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BE5B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9181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BE02657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37B1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9.</w:t>
            </w: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5BF8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Спортивные тренажеры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265D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A500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D531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89F4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4049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C3251CD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2B8E2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4" w:right="-2077"/>
              <w:contextualSpacing/>
              <w:rPr>
                <w:sz w:val="22"/>
                <w:szCs w:val="22"/>
              </w:rPr>
            </w:pP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950F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Спортивное бревно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536E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73ED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3780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18DC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8B2D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ACB734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7901E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2077" w:firstLine="61"/>
              <w:contextualSpacing/>
              <w:rPr>
                <w:sz w:val="22"/>
                <w:szCs w:val="22"/>
              </w:rPr>
            </w:pP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C0D3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Спортивная перекладина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38CD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FAF4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360E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A37C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B3C7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00BAC91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1240A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2077" w:firstLine="61"/>
              <w:contextualSpacing/>
              <w:rPr>
                <w:sz w:val="22"/>
                <w:szCs w:val="22"/>
              </w:rPr>
            </w:pP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7736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Гимнастический брус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21DF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367E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5584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8ED3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14B1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5F33615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81B6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2077" w:firstLine="61"/>
              <w:contextualSpacing/>
              <w:rPr>
                <w:sz w:val="22"/>
                <w:szCs w:val="22"/>
              </w:rPr>
            </w:pPr>
          </w:p>
        </w:tc>
        <w:tc>
          <w:tcPr>
            <w:tcW w:w="167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F36E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Шведская стена</w:t>
            </w:r>
          </w:p>
        </w:tc>
        <w:tc>
          <w:tcPr>
            <w:tcW w:w="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8F2A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21B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8E2F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814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CBB8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7" w:firstLine="1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7679611" w14:textId="77777777" w:rsidTr="00BF4BA2">
        <w:trPr>
          <w:trHeight w:val="329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6EB02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851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5. Обеспеченность объектами культурно-массового значения</w:t>
            </w:r>
          </w:p>
        </w:tc>
      </w:tr>
      <w:tr w:rsidR="00232ED0" w:rsidRPr="0065412E" w14:paraId="3071D0C0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4C6D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E116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Кинозал (количество мест)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FA0A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D9974EB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2193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D0C3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Библиотека (количество мест)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9B81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ADECCCB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75EA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6C2C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Игровые комнаты, помещения для работы кружков </w:t>
            </w:r>
            <w:r w:rsidRPr="0065412E">
              <w:rPr>
                <w:sz w:val="22"/>
                <w:szCs w:val="22"/>
              </w:rPr>
              <w:t>(указать какие и их количество)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AEFD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BAD6DD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32D2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763B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Актовый зал (крытая эстрада),</w:t>
            </w:r>
          </w:p>
          <w:p w14:paraId="57485E2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количество </w:t>
            </w:r>
            <w:r w:rsidRPr="0065412E">
              <w:rPr>
                <w:sz w:val="22"/>
                <w:szCs w:val="22"/>
              </w:rPr>
              <w:t>посадочных мест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2059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C902D0F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C825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5.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203E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Летняя эстрада (открытая площадка), </w:t>
            </w:r>
            <w:r w:rsidRPr="0065412E">
              <w:rPr>
                <w:spacing w:val="-2"/>
                <w:sz w:val="22"/>
                <w:szCs w:val="22"/>
              </w:rPr>
              <w:t xml:space="preserve">количество </w:t>
            </w:r>
            <w:r w:rsidRPr="0065412E">
              <w:rPr>
                <w:sz w:val="22"/>
                <w:szCs w:val="22"/>
              </w:rPr>
              <w:t>посадочных мест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D624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86A637E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D8E8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6.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201C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аттракционов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BDBC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A3939B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7A43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7.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41B89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ind w:firstLine="12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Наличие необходимой литературы, игр, инвентаря, оборудования, снаряжения для организации досуга в соответствии с возрастом детей и подростков, в том </w:t>
            </w:r>
            <w:r w:rsidRPr="0065412E">
              <w:rPr>
                <w:sz w:val="22"/>
                <w:szCs w:val="22"/>
              </w:rPr>
              <w:t>числе компьютерной техники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1482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F9E960D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8C50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8.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B6E5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Методическая комната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3EBE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4DC7E33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F37F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9.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3680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Линейка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BD30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2050DA9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25A9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10.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B556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Танцплощадка (указать площадь)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87A3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EC86948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9CE0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11.</w:t>
            </w:r>
          </w:p>
        </w:tc>
        <w:tc>
          <w:tcPr>
            <w:tcW w:w="225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1E73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>Площадка для костра (костровая)</w:t>
            </w:r>
          </w:p>
        </w:tc>
        <w:tc>
          <w:tcPr>
            <w:tcW w:w="2367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1034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8BE9FA4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BAD9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6. Обеспеченность объектами медицинского назначения</w:t>
            </w:r>
          </w:p>
        </w:tc>
      </w:tr>
      <w:tr w:rsidR="00232ED0" w:rsidRPr="0065412E" w14:paraId="006480BE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F3C1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1B65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E16D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4"/>
                <w:sz w:val="22"/>
                <w:szCs w:val="22"/>
              </w:rPr>
              <w:t>Кол-во</w:t>
            </w: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EA55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Площадь (</w:t>
            </w:r>
            <w:proofErr w:type="gramStart"/>
            <w:r w:rsidRPr="0065412E">
              <w:rPr>
                <w:sz w:val="22"/>
                <w:szCs w:val="22"/>
              </w:rPr>
              <w:t>кв.м</w:t>
            </w:r>
            <w:proofErr w:type="gramEnd"/>
            <w:r w:rsidRPr="0065412E">
              <w:rPr>
                <w:sz w:val="22"/>
                <w:szCs w:val="22"/>
              </w:rPr>
              <w:t>)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9209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3"/>
                <w:sz w:val="22"/>
                <w:szCs w:val="22"/>
              </w:rPr>
              <w:t>Степень</w:t>
            </w:r>
          </w:p>
          <w:p w14:paraId="4A35217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износа</w:t>
            </w:r>
          </w:p>
          <w:p w14:paraId="7351CAC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(в %)</w:t>
            </w: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D8B3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3"/>
                <w:sz w:val="22"/>
                <w:szCs w:val="22"/>
              </w:rPr>
              <w:t xml:space="preserve">Оснащен </w:t>
            </w:r>
            <w:r w:rsidRPr="0065412E">
              <w:rPr>
                <w:sz w:val="22"/>
                <w:szCs w:val="22"/>
              </w:rPr>
              <w:t>в</w:t>
            </w:r>
          </w:p>
          <w:p w14:paraId="0531882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pacing w:val="-12"/>
                <w:sz w:val="22"/>
                <w:szCs w:val="22"/>
              </w:rPr>
            </w:pPr>
            <w:r w:rsidRPr="0065412E">
              <w:rPr>
                <w:spacing w:val="-8"/>
                <w:sz w:val="22"/>
                <w:szCs w:val="22"/>
              </w:rPr>
              <w:t>соответс</w:t>
            </w:r>
            <w:r w:rsidRPr="0065412E">
              <w:rPr>
                <w:sz w:val="22"/>
                <w:szCs w:val="22"/>
              </w:rPr>
              <w:t xml:space="preserve">твие с </w:t>
            </w:r>
            <w:r w:rsidRPr="0065412E">
              <w:rPr>
                <w:spacing w:val="-12"/>
                <w:sz w:val="22"/>
                <w:szCs w:val="22"/>
              </w:rPr>
              <w:t xml:space="preserve">нормами </w:t>
            </w:r>
          </w:p>
          <w:p w14:paraId="58421B1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7"/>
                <w:sz w:val="22"/>
                <w:szCs w:val="22"/>
              </w:rPr>
              <w:t>(да, нет)</w:t>
            </w: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5F4A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Год </w:t>
            </w:r>
          </w:p>
          <w:p w14:paraId="1458A15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4"/>
                <w:sz w:val="22"/>
                <w:szCs w:val="22"/>
              </w:rPr>
              <w:t xml:space="preserve">ввода </w:t>
            </w:r>
            <w:r w:rsidRPr="0065412E">
              <w:rPr>
                <w:sz w:val="22"/>
                <w:szCs w:val="22"/>
              </w:rPr>
              <w:t>в</w:t>
            </w:r>
          </w:p>
          <w:p w14:paraId="2731355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1"/>
                <w:sz w:val="22"/>
                <w:szCs w:val="22"/>
              </w:rPr>
              <w:t>эксплуат</w:t>
            </w:r>
            <w:r w:rsidRPr="0065412E">
              <w:rPr>
                <w:sz w:val="22"/>
                <w:szCs w:val="22"/>
              </w:rPr>
              <w:t>ацию</w:t>
            </w: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7CB5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Год</w:t>
            </w:r>
          </w:p>
          <w:p w14:paraId="62A134D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2"/>
                <w:sz w:val="22"/>
                <w:szCs w:val="22"/>
              </w:rPr>
              <w:t>последне</w:t>
            </w:r>
            <w:r w:rsidRPr="0065412E">
              <w:rPr>
                <w:sz w:val="22"/>
                <w:szCs w:val="22"/>
              </w:rPr>
              <w:t>го</w:t>
            </w:r>
          </w:p>
          <w:p w14:paraId="5D75846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9"/>
                <w:sz w:val="22"/>
                <w:szCs w:val="22"/>
              </w:rPr>
              <w:t>кап</w:t>
            </w:r>
            <w:r w:rsidRPr="0065412E">
              <w:rPr>
                <w:sz w:val="22"/>
                <w:szCs w:val="22"/>
              </w:rPr>
              <w:t>ремонта</w:t>
            </w:r>
          </w:p>
        </w:tc>
      </w:tr>
      <w:tr w:rsidR="00232ED0" w:rsidRPr="0065412E" w14:paraId="249CEF6D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BA40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0AAC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Медицинский пункт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4CE1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41A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3FD8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1460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7962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7ADA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ABFEAF8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99FEB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C9AD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кабинет врача-педиатра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C784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F1DA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14BA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1655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ABD7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32A7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6059AD9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A6159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7387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процедурная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E1BAC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88BA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22403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C769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16C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BE82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FA22EBF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1254A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6014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комната медицинской сестры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CCC2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FD757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51E23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2166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17635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0A97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61B362D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E81A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0DA1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кабинет зубного врача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B3823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A56EC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6CC5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AD4F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9D98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A23C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5C14F7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A2E9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B4E2C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2"/>
                <w:sz w:val="22"/>
                <w:szCs w:val="22"/>
              </w:rPr>
              <w:t xml:space="preserve">туалет с умывальником в </w:t>
            </w:r>
            <w:r w:rsidRPr="0065412E">
              <w:rPr>
                <w:sz w:val="22"/>
                <w:szCs w:val="22"/>
              </w:rPr>
              <w:t>шлюзе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2C19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A260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2E39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2FA0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F431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D09E3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168264B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14CD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21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D7CB7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Изолятор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6663B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BC77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AFE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B965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28F1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96F1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8522029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91C9A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23DF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палата для капельных инфекций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1452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73AE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B267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FF48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3DF1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15FB9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5886F1B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A8AA9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48F89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палата для кишечных инфекций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3553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8B54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076A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4040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AB4F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C50E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301B4BB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1B39B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1482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палата бокса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A5FA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569A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41F89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AB71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FC66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B225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31E517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7F423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B775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количество коек в палатах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D41A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BAA36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DA2AD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67E2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22D3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DF78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0D10804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26E3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5CC47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процедурная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A8999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D8934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5427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C06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7E0FE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F3A0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D7A7768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2D382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CFFA9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буфетная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C9B0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4ACF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C73DF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5FA52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0DA21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9D02A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ABD901B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43D55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BDDCA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душевая для больных детей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88C4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9C6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46C0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17E3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4FCB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003C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2E5DC86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E391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801"/>
              <w:contextualSpacing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12D0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санитарный узел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9412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661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A983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D8D6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5AC9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9E07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1F4D71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9E01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</w:t>
            </w: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5A86B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AEC3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4973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979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A453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DFA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621A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9976464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D1AC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7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</w:t>
            </w:r>
          </w:p>
        </w:tc>
        <w:tc>
          <w:tcPr>
            <w:tcW w:w="121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9E4D8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Другие </w:t>
            </w:r>
          </w:p>
          <w:p w14:paraId="513CF920" w14:textId="77777777" w:rsidR="00232ED0" w:rsidRPr="0065412E" w:rsidRDefault="00232ED0" w:rsidP="00BF4BA2">
            <w:pPr>
              <w:widowControl w:val="0"/>
              <w:shd w:val="clear" w:color="auto" w:fill="FFFFFF"/>
              <w:tabs>
                <w:tab w:val="left" w:pos="321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lastRenderedPageBreak/>
              <w:t>(указать какие)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E25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0A5E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8FD3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7C5B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9761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4449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AF6AFB7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3119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7. Обеспеченность объектами хозяйственно-бытового назначения</w:t>
            </w:r>
          </w:p>
        </w:tc>
      </w:tr>
      <w:tr w:rsidR="00232ED0" w:rsidRPr="0065412E" w14:paraId="15A5D981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FBB8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8E3E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Характеристика банно-прачечного блока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D17C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32ED0" w:rsidRPr="0065412E" w14:paraId="7A5E77B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5E3C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0592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Сведения о состоянии пищеблока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923C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393AFD2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245D7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23C9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проектная мощность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AC2E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2BD675D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CCE2F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B986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pacing w:val="-1"/>
                <w:sz w:val="22"/>
                <w:szCs w:val="22"/>
              </w:rPr>
              <w:t>год последнего ремонта, в том числе: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2D1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07FA14B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33400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B9C2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капитальный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1DE0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233DCDF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5B593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9875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косметический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8FD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E95A4B5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AD17E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AB7E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количество обеденных залов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F337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917998C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DC9D1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3D72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количество посадочных мест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090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5B2D62A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6A353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9A43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количество смен питающихся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E25F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15FCB7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CEB88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A513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обеспеченность столовой посудой, </w:t>
            </w:r>
          </w:p>
          <w:p w14:paraId="6E5A5E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%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C3FF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B9A64EA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0D660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0E80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обеспеченность кухонной посудой, </w:t>
            </w:r>
          </w:p>
          <w:p w14:paraId="67A300B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%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EEC4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526F4C98" w14:textId="77777777" w:rsidTr="00BF4BA2">
        <w:trPr>
          <w:trHeight w:val="523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1E1CA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F17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наличие горячего водоснабжения, </w:t>
            </w:r>
          </w:p>
          <w:p w14:paraId="2A747C1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том числе: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A216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E0F0F16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DA529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E350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централизованное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4474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04E8159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C2A3D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4823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децентрализованное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35AC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2889FC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C5135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2D80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холодного водоснабжения,</w:t>
            </w:r>
          </w:p>
          <w:p w14:paraId="2BA74B7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 том числе: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68E2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9890B6D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654EF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2EE6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централизованное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1111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A22E2F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88224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8A54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● децентрализованное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AB08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0851F2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68FE5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2DBD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технология мытья посуды: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8F82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35029B62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07ED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E863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посудомоечной машины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0A40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9537CED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0FC07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7621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посудомоечные ванны (количество)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B8D9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CEFA64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EC43D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4AF8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производственных помещений (цехов)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FC9D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D803358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CAFC3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983C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отсутствуют производственные помещения </w:t>
            </w:r>
          </w:p>
          <w:p w14:paraId="7781F21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(указать какие):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1330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F8DB69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3E849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19B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● </w:t>
            </w:r>
            <w:r w:rsidRPr="0065412E">
              <w:rPr>
                <w:color w:val="FFFFFF"/>
                <w:sz w:val="22"/>
                <w:szCs w:val="22"/>
              </w:rPr>
              <w:t>в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8A63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349B4CA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A2AF8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56EE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● </w:t>
            </w:r>
            <w:r w:rsidRPr="0065412E">
              <w:rPr>
                <w:color w:val="FFFFFF"/>
                <w:sz w:val="22"/>
                <w:szCs w:val="22"/>
              </w:rPr>
              <w:t>в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C035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2E118ADE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A9979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9D03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технологического оборудования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52BE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61706010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09339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D635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отсутствует технологическое оборудование </w:t>
            </w:r>
          </w:p>
          <w:p w14:paraId="2AA852F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(указать какое):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402E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A79E61F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22213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178A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● </w:t>
            </w:r>
            <w:r w:rsidRPr="0065412E">
              <w:rPr>
                <w:color w:val="FFFFFF"/>
                <w:sz w:val="22"/>
                <w:szCs w:val="22"/>
              </w:rPr>
              <w:t>в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D61B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7D96CEB1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7E01D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A438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6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● </w:t>
            </w:r>
            <w:r w:rsidRPr="0065412E">
              <w:rPr>
                <w:color w:val="FFFFFF"/>
                <w:sz w:val="22"/>
                <w:szCs w:val="22"/>
              </w:rPr>
              <w:t>в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CFCB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9695DF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84459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DFA2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холодильного оборудования: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3B87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4D81B09E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469C6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A124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охлаждаемые (низкотемпературные) камеры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CDE8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055BCA2C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18A7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A93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бытовые холодильники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CA17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</w:tr>
      <w:tr w:rsidR="00232ED0" w:rsidRPr="0065412E" w14:paraId="14C263E7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67AF5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2141" w:type="pct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BE364D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Водоснабжение организации </w:t>
            </w:r>
          </w:p>
          <w:p w14:paraId="053633CB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(отметить в ячейке)</w:t>
            </w:r>
          </w:p>
        </w:tc>
        <w:tc>
          <w:tcPr>
            <w:tcW w:w="9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DA42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3"/>
                <w:sz w:val="22"/>
                <w:szCs w:val="22"/>
              </w:rPr>
              <w:t xml:space="preserve">Централизованное </w:t>
            </w:r>
            <w:r w:rsidRPr="0065412E">
              <w:rPr>
                <w:sz w:val="22"/>
                <w:szCs w:val="22"/>
              </w:rPr>
              <w:t>от местного водопровода</w:t>
            </w:r>
          </w:p>
        </w:tc>
        <w:tc>
          <w:tcPr>
            <w:tcW w:w="94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E2E0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2"/>
                <w:sz w:val="22"/>
                <w:szCs w:val="22"/>
              </w:rPr>
              <w:t xml:space="preserve">Централизованное от </w:t>
            </w:r>
            <w:r w:rsidRPr="0065412E">
              <w:rPr>
                <w:sz w:val="22"/>
                <w:szCs w:val="22"/>
              </w:rPr>
              <w:t>артскважины</w:t>
            </w:r>
          </w:p>
        </w:tc>
        <w:tc>
          <w:tcPr>
            <w:tcW w:w="60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78FB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0"/>
                <w:sz w:val="22"/>
                <w:szCs w:val="22"/>
              </w:rPr>
              <w:t>Привозная</w:t>
            </w:r>
          </w:p>
          <w:p w14:paraId="09D03D0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pacing w:val="-12"/>
                <w:sz w:val="22"/>
                <w:szCs w:val="22"/>
              </w:rPr>
              <w:t>(бутилирова</w:t>
            </w:r>
            <w:r w:rsidRPr="0065412E">
              <w:rPr>
                <w:spacing w:val="-9"/>
                <w:sz w:val="22"/>
                <w:szCs w:val="22"/>
              </w:rPr>
              <w:t>нная вода)</w:t>
            </w:r>
          </w:p>
        </w:tc>
      </w:tr>
      <w:tr w:rsidR="00232ED0" w:rsidRPr="0065412E" w14:paraId="67D75542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F6266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EE8F7D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9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37D3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84F7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C355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1297EFA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EB6F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4.</w:t>
            </w: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D1FF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Горячее водоснабжение: наличие, тип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FBCC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E9F08C5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F8F324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5.</w:t>
            </w:r>
          </w:p>
        </w:tc>
        <w:tc>
          <w:tcPr>
            <w:tcW w:w="2141" w:type="pct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94A05F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Канализация</w:t>
            </w:r>
          </w:p>
        </w:tc>
        <w:tc>
          <w:tcPr>
            <w:tcW w:w="139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D90C6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D34C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ADDFB38" w14:textId="77777777" w:rsidTr="00BF4BA2">
        <w:trPr>
          <w:trHeight w:val="87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029E3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ind w:right="-1226"/>
              <w:contextualSpacing/>
              <w:rPr>
                <w:sz w:val="22"/>
                <w:szCs w:val="22"/>
              </w:rPr>
            </w:pPr>
          </w:p>
        </w:tc>
        <w:tc>
          <w:tcPr>
            <w:tcW w:w="2141" w:type="pct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3A569" w14:textId="77777777" w:rsidR="00232ED0" w:rsidRPr="0065412E" w:rsidRDefault="00232ED0" w:rsidP="00BF4BA2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398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D6C9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C70B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0C5C07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B77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6.</w:t>
            </w: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6C48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Площадки для мусора, их оборудование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EFD3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2E959FA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63F2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7.</w:t>
            </w:r>
          </w:p>
        </w:tc>
        <w:tc>
          <w:tcPr>
            <w:tcW w:w="214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1501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248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49B67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4FC261D1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D2DC3E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8. Основные характеристики доступности организации для лиц с ограниченными возможностями с учётом особых потребностей детей-инвалидов</w:t>
            </w:r>
          </w:p>
        </w:tc>
      </w:tr>
      <w:tr w:rsidR="00232ED0" w:rsidRPr="0065412E" w14:paraId="798604A9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2F7F6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7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3711D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Доступность инфраструктуры </w:t>
            </w:r>
            <w:r w:rsidRPr="0065412E">
              <w:rPr>
                <w:sz w:val="22"/>
                <w:szCs w:val="22"/>
              </w:rPr>
              <w:lastRenderedPageBreak/>
              <w:t>организации для лиц с ограниченными возможностями в т.ч.: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7B36DB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AECAA27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6DC42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68"/>
              <w:contextualSpacing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AD04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территория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E511E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84D71A7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486ED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68"/>
              <w:contextualSpacing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0EB5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здания и сооружения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E091F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77793BF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0DC5D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68"/>
              <w:contextualSpacing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CCA5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9A31D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D677565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BE38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68"/>
              <w:contextualSpacing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45D0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автотранспорт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729FC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EC0207C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0F8C1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5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7D431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развития); с учётом их особых потребностей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082A35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2AB7B28D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B088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68"/>
              <w:contextualSpacing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2972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 xml:space="preserve">Количество групп </w:t>
            </w:r>
          </w:p>
          <w:p w14:paraId="161CAB7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(профиль)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EB1C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7561C87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498A4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5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4BF6A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квалифицированных специалистов по работе с детьми-инвалидами (по слуху; по зрению; с нарушениями опорно-двигательного аппарата; с задержкой умственного развития); с учётом особых потребностей детей-инвалидов: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424B7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90E822C" w14:textId="77777777" w:rsidTr="00BF4BA2">
        <w:trPr>
          <w:trHeight w:val="20"/>
        </w:trPr>
        <w:tc>
          <w:tcPr>
            <w:tcW w:w="3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912A0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6373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численность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12FA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F361844" w14:textId="77777777" w:rsidTr="00BF4BA2">
        <w:trPr>
          <w:trHeight w:val="20"/>
        </w:trPr>
        <w:tc>
          <w:tcPr>
            <w:tcW w:w="3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49DA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147C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профиль работы (направление)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6B0F4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512650B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DE41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4.</w:t>
            </w: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34E64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7419E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B5D6584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BB44B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5.</w:t>
            </w:r>
          </w:p>
        </w:tc>
        <w:tc>
          <w:tcPr>
            <w:tcW w:w="209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47112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Доступность информации (наличие спец. литературы для слабовидящих, наличие сурдопереводчиков для слабослышащих и др.)</w:t>
            </w:r>
          </w:p>
        </w:tc>
        <w:tc>
          <w:tcPr>
            <w:tcW w:w="2534" w:type="pct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5697FE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04D49555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0C383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9. Стоимость предоставляемых услуг, (руб.)</w:t>
            </w:r>
          </w:p>
        </w:tc>
      </w:tr>
      <w:tr w:rsidR="00232ED0" w:rsidRPr="0065412E" w14:paraId="3AFC973D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1961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  <w:tc>
          <w:tcPr>
            <w:tcW w:w="159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7399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8EB7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BCE72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Текущий год</w:t>
            </w:r>
          </w:p>
        </w:tc>
      </w:tr>
      <w:tr w:rsidR="00232ED0" w:rsidRPr="0065412E" w14:paraId="6F20A80F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2D15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159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673D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Стоимость путевки</w:t>
            </w:r>
          </w:p>
        </w:tc>
        <w:tc>
          <w:tcPr>
            <w:tcW w:w="1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7BD0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9B83E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3406D12F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C31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159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5A97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Стоимость койко-дня</w:t>
            </w:r>
          </w:p>
        </w:tc>
        <w:tc>
          <w:tcPr>
            <w:tcW w:w="1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41440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29AE0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C5CD8FA" w14:textId="77777777" w:rsidTr="00BF4BA2">
        <w:trPr>
          <w:trHeight w:val="20"/>
        </w:trPr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3D53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21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159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749F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Стоимость питания в день</w:t>
            </w:r>
          </w:p>
        </w:tc>
        <w:tc>
          <w:tcPr>
            <w:tcW w:w="1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E52C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0AEE1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66F68EC3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FCA299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10. Финансовые расходы, (руб.)</w:t>
            </w:r>
          </w:p>
        </w:tc>
      </w:tr>
      <w:tr w:rsidR="00232ED0" w:rsidRPr="0065412E" w14:paraId="062BA270" w14:textId="77777777" w:rsidTr="00BF4BA2">
        <w:trPr>
          <w:trHeight w:val="20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FBE1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851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D07E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4C03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AF10F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Текущий год</w:t>
            </w:r>
          </w:p>
        </w:tc>
      </w:tr>
      <w:tr w:rsidR="00232ED0" w:rsidRPr="0065412E" w14:paraId="35A0CEC9" w14:textId="77777777" w:rsidTr="00BF4BA2">
        <w:trPr>
          <w:trHeight w:val="376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365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1.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C4111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Капитальный ремонт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8EFF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CB62F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1348028" w14:textId="77777777" w:rsidTr="00BF4BA2">
        <w:trPr>
          <w:trHeight w:val="242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9D72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2.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0B13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Текущий ремонт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4D8C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07CC47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22C4BCB" w14:textId="77777777" w:rsidTr="00BF4BA2">
        <w:trPr>
          <w:trHeight w:val="236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5597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3.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E7243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Обеспечение безопасности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646D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B7E07E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C4A8CEF" w14:textId="77777777" w:rsidTr="00BF4BA2">
        <w:trPr>
          <w:trHeight w:val="20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474B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4.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DDB95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pacing w:val="-11"/>
                <w:sz w:val="22"/>
                <w:szCs w:val="22"/>
              </w:rPr>
              <w:t>Оснащение мягким инвентарем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DB3D3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28978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7B1F3705" w14:textId="77777777" w:rsidTr="00BF4BA2">
        <w:trPr>
          <w:trHeight w:val="366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D73B4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5.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1CBA2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Оснащение пищеблока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E2416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5B497D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5631A89F" w14:textId="77777777" w:rsidTr="00BF4BA2">
        <w:trPr>
          <w:trHeight w:val="374"/>
        </w:trPr>
        <w:tc>
          <w:tcPr>
            <w:tcW w:w="4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EA94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42" w:right="-69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6.</w:t>
            </w:r>
          </w:p>
        </w:tc>
        <w:tc>
          <w:tcPr>
            <w:tcW w:w="17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03F4A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rPr>
                <w:sz w:val="22"/>
                <w:szCs w:val="22"/>
              </w:rPr>
            </w:pPr>
            <w:r w:rsidRPr="0065412E">
              <w:rPr>
                <w:sz w:val="22"/>
                <w:szCs w:val="22"/>
              </w:rPr>
              <w:t>Другие (указать какие)</w:t>
            </w:r>
          </w:p>
        </w:tc>
        <w:tc>
          <w:tcPr>
            <w:tcW w:w="148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8CC8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1B3E4B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32ED0" w:rsidRPr="0065412E" w14:paraId="1B87D450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1ED2BF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11. Профиль организации (указать)</w:t>
            </w:r>
          </w:p>
        </w:tc>
      </w:tr>
      <w:tr w:rsidR="00232ED0" w:rsidRPr="0065412E" w14:paraId="2F8AF67C" w14:textId="77777777" w:rsidTr="00BF4BA2">
        <w:trPr>
          <w:trHeight w:val="20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E8BC42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</w:tr>
      <w:tr w:rsidR="00232ED0" w:rsidRPr="0065412E" w14:paraId="1536D72F" w14:textId="77777777" w:rsidTr="00BF4BA2">
        <w:trPr>
          <w:trHeight w:val="81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1EC9F8" w14:textId="77777777" w:rsidR="00232ED0" w:rsidRPr="0065412E" w:rsidRDefault="00232ED0" w:rsidP="00BF4BA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65412E">
              <w:rPr>
                <w:b/>
                <w:bCs/>
                <w:sz w:val="22"/>
                <w:szCs w:val="22"/>
              </w:rPr>
              <w:t>12. Медицинские услуги и процедуры (указать какие)</w:t>
            </w:r>
          </w:p>
        </w:tc>
      </w:tr>
      <w:tr w:rsidR="00232ED0" w:rsidRPr="0065412E" w14:paraId="6E5167A0" w14:textId="77777777" w:rsidTr="00BF4BA2">
        <w:trPr>
          <w:trHeight w:val="81"/>
        </w:trPr>
        <w:tc>
          <w:tcPr>
            <w:tcW w:w="5000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E9E05E" w14:textId="77777777" w:rsidR="00232ED0" w:rsidRPr="0065412E" w:rsidRDefault="00232ED0" w:rsidP="00BF4BA2">
            <w:pPr>
              <w:pStyle w:val="ConsPlusNonformat"/>
              <w:widowControl/>
              <w:ind w:left="72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440155E4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248F3E8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Руководитель организации </w:t>
      </w:r>
      <w:r w:rsidRPr="0065412E">
        <w:rPr>
          <w:rFonts w:eastAsia="Times New Roman"/>
          <w:bCs/>
          <w:kern w:val="36"/>
          <w:sz w:val="22"/>
          <w:szCs w:val="22"/>
        </w:rPr>
        <w:tab/>
        <w:t>___________________</w:t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  <w:t>_____________________________</w:t>
      </w:r>
    </w:p>
    <w:p w14:paraId="43C1CA39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  <w:t>(подпись)</w:t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</w:r>
      <w:r w:rsidRPr="0065412E">
        <w:rPr>
          <w:rFonts w:eastAsia="Times New Roman"/>
          <w:bCs/>
          <w:kern w:val="36"/>
          <w:sz w:val="22"/>
          <w:szCs w:val="22"/>
        </w:rPr>
        <w:tab/>
        <w:t>(инициалы, фамилия)</w:t>
      </w:r>
    </w:p>
    <w:p w14:paraId="7C77B65C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79BED79" w14:textId="77777777" w:rsidR="00232ED0" w:rsidRPr="0065412E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«___»__________________ 20__ г.</w:t>
      </w:r>
    </w:p>
    <w:p w14:paraId="53F1ECC9" w14:textId="77777777" w:rsidR="00232ED0" w:rsidRPr="00232ED0" w:rsidRDefault="00232ED0" w:rsidP="00232ED0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М.П.</w:t>
      </w:r>
    </w:p>
    <w:p w14:paraId="0315ACD8" w14:textId="77777777" w:rsidR="00232ED0" w:rsidRPr="00BA1F99" w:rsidRDefault="00232ED0" w:rsidP="0096607B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71949B6E" w14:textId="77777777" w:rsidR="004465DB" w:rsidRPr="004465DB" w:rsidRDefault="00C04E62" w:rsidP="0096607B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lastRenderedPageBreak/>
        <w:t>Приложение № 5</w:t>
      </w:r>
    </w:p>
    <w:p w14:paraId="6D1BB74F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5B543547" w14:textId="77777777" w:rsidR="005D62CD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</w:t>
      </w:r>
    </w:p>
    <w:p w14:paraId="488CCE11" w14:textId="77777777" w:rsidR="005D62CD" w:rsidRPr="0065412E" w:rsidRDefault="005D62CD" w:rsidP="005D62CD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их оздоровления в Брянской области</w:t>
      </w:r>
    </w:p>
    <w:p w14:paraId="5CCA43E1" w14:textId="77777777" w:rsidR="0096607B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569B098B" w14:textId="77777777" w:rsidR="0096607B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14CA0E89" w14:textId="77777777" w:rsidR="0096607B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269C6CF8" w14:textId="77777777" w:rsidR="00E36E0F" w:rsidRDefault="00E36E0F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5A0D3FB5" w14:textId="77777777" w:rsidR="00E36E0F" w:rsidRPr="0065412E" w:rsidRDefault="00E36E0F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951E5E2" w14:textId="77777777" w:rsidR="004465DB" w:rsidRPr="004465DB" w:rsidRDefault="004465DB" w:rsidP="0096607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Решение</w:t>
      </w:r>
    </w:p>
    <w:p w14:paraId="65ECF4DA" w14:textId="77777777" w:rsidR="004465DB" w:rsidRPr="004465DB" w:rsidRDefault="004465DB" w:rsidP="0096607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о включении в реестр организаций отдыха детей и их оздоровления</w:t>
      </w:r>
    </w:p>
    <w:p w14:paraId="4E7A42A9" w14:textId="77777777" w:rsidR="004465DB" w:rsidRDefault="00871365" w:rsidP="0096607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в Брянской</w:t>
      </w:r>
      <w:r w:rsidR="004465DB" w:rsidRPr="004465DB">
        <w:rPr>
          <w:rFonts w:eastAsia="Times New Roman"/>
          <w:bCs/>
          <w:kern w:val="36"/>
          <w:sz w:val="22"/>
          <w:szCs w:val="22"/>
        </w:rPr>
        <w:t xml:space="preserve"> области</w:t>
      </w:r>
    </w:p>
    <w:p w14:paraId="435C23B6" w14:textId="77777777" w:rsidR="00871365" w:rsidRDefault="00871365" w:rsidP="0096607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0D2E08C" w14:textId="77777777" w:rsidR="00E36E0F" w:rsidRPr="004465DB" w:rsidRDefault="00E36E0F" w:rsidP="0096607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74FD361E" w14:textId="77777777" w:rsidR="004465DB" w:rsidRPr="004465DB" w:rsidRDefault="004465D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 xml:space="preserve">от </w:t>
      </w:r>
      <w:r w:rsidR="00871365">
        <w:rPr>
          <w:rFonts w:eastAsia="Times New Roman"/>
          <w:bCs/>
          <w:kern w:val="36"/>
          <w:sz w:val="22"/>
          <w:szCs w:val="22"/>
        </w:rPr>
        <w:t xml:space="preserve">_____________ </w:t>
      </w:r>
      <w:r w:rsidRPr="004465DB">
        <w:rPr>
          <w:rFonts w:eastAsia="Times New Roman"/>
          <w:bCs/>
          <w:kern w:val="36"/>
          <w:sz w:val="22"/>
          <w:szCs w:val="22"/>
        </w:rPr>
        <w:t>№</w:t>
      </w:r>
      <w:r w:rsidR="00871365">
        <w:rPr>
          <w:rFonts w:eastAsia="Times New Roman"/>
          <w:bCs/>
          <w:kern w:val="36"/>
          <w:sz w:val="22"/>
          <w:szCs w:val="22"/>
        </w:rPr>
        <w:t xml:space="preserve"> ___</w:t>
      </w:r>
    </w:p>
    <w:p w14:paraId="3112263E" w14:textId="77777777" w:rsidR="00871365" w:rsidRDefault="00871365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2051F06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280EED3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2756BFBD" w14:textId="77777777" w:rsidR="00E36E0F" w:rsidRDefault="00E36E0F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6067A26" w14:textId="77777777" w:rsidR="004465DB" w:rsidRPr="004465DB" w:rsidRDefault="004465DB" w:rsidP="00E36E0F">
      <w:pPr>
        <w:ind w:firstLine="709"/>
        <w:contextualSpacing/>
        <w:jc w:val="both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В соответствии с Федеральным законом от 24.07.1998 № 124-ФЗ</w:t>
      </w:r>
      <w:r w:rsidR="00E36E0F">
        <w:rPr>
          <w:rFonts w:eastAsia="Times New Roman"/>
          <w:bCs/>
          <w:kern w:val="36"/>
          <w:sz w:val="22"/>
          <w:szCs w:val="22"/>
        </w:rPr>
        <w:t xml:space="preserve"> </w:t>
      </w:r>
      <w:r w:rsidRPr="004465DB">
        <w:rPr>
          <w:rFonts w:eastAsia="Times New Roman"/>
          <w:bCs/>
          <w:kern w:val="36"/>
          <w:sz w:val="22"/>
          <w:szCs w:val="22"/>
        </w:rPr>
        <w:t>«Об основных гарантиях прав ребенка в Российской Федерации», сообщаю о</w:t>
      </w:r>
      <w:r w:rsidR="00E36E0F">
        <w:rPr>
          <w:rFonts w:eastAsia="Times New Roman"/>
          <w:bCs/>
          <w:kern w:val="36"/>
          <w:sz w:val="22"/>
          <w:szCs w:val="22"/>
        </w:rPr>
        <w:t xml:space="preserve"> </w:t>
      </w:r>
      <w:r w:rsidRPr="004465DB">
        <w:rPr>
          <w:rFonts w:eastAsia="Times New Roman"/>
          <w:bCs/>
          <w:kern w:val="36"/>
          <w:sz w:val="22"/>
          <w:szCs w:val="22"/>
        </w:rPr>
        <w:t xml:space="preserve">включении в реестр организаций отдыха детей и их оздоровления </w:t>
      </w:r>
      <w:r w:rsidR="00E36E0F">
        <w:rPr>
          <w:rFonts w:eastAsia="Times New Roman"/>
          <w:bCs/>
          <w:kern w:val="36"/>
          <w:sz w:val="22"/>
          <w:szCs w:val="22"/>
        </w:rPr>
        <w:t xml:space="preserve">в Брянской </w:t>
      </w:r>
      <w:r w:rsidRPr="004465DB">
        <w:rPr>
          <w:rFonts w:eastAsia="Times New Roman"/>
          <w:bCs/>
          <w:kern w:val="36"/>
          <w:sz w:val="22"/>
          <w:szCs w:val="22"/>
        </w:rPr>
        <w:t>области.</w:t>
      </w:r>
    </w:p>
    <w:p w14:paraId="0188CF09" w14:textId="77777777" w:rsidR="00E36E0F" w:rsidRDefault="00E36E0F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787B4DD4" w14:textId="77777777" w:rsidR="00E36E0F" w:rsidRDefault="00E36E0F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2D65BBBF" w14:textId="77777777" w:rsidR="00E36E0F" w:rsidRDefault="00E36E0F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32E06BD3" w14:textId="77777777" w:rsidR="004465DB" w:rsidRPr="004465DB" w:rsidRDefault="00E36E0F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Директор</w:t>
      </w:r>
      <w:r w:rsidR="004465DB" w:rsidRPr="004465DB">
        <w:rPr>
          <w:rFonts w:eastAsia="Times New Roman"/>
          <w:bCs/>
          <w:kern w:val="36"/>
          <w:sz w:val="22"/>
          <w:szCs w:val="22"/>
        </w:rPr>
        <w:t xml:space="preserve"> департамента _____</w:t>
      </w:r>
      <w:r w:rsidR="000B0684">
        <w:rPr>
          <w:rFonts w:eastAsia="Times New Roman"/>
          <w:bCs/>
          <w:kern w:val="36"/>
          <w:sz w:val="22"/>
          <w:szCs w:val="22"/>
        </w:rPr>
        <w:t>___</w:t>
      </w:r>
      <w:r w:rsidR="004465DB" w:rsidRPr="004465DB">
        <w:rPr>
          <w:rFonts w:eastAsia="Times New Roman"/>
          <w:bCs/>
          <w:kern w:val="36"/>
          <w:sz w:val="22"/>
          <w:szCs w:val="22"/>
        </w:rPr>
        <w:t>___</w:t>
      </w:r>
      <w:r w:rsidR="000B0684">
        <w:rPr>
          <w:rFonts w:eastAsia="Times New Roman"/>
          <w:bCs/>
          <w:kern w:val="36"/>
          <w:sz w:val="22"/>
          <w:szCs w:val="22"/>
        </w:rPr>
        <w:t>__</w:t>
      </w:r>
      <w:r w:rsidR="004465DB" w:rsidRPr="004465DB">
        <w:rPr>
          <w:rFonts w:eastAsia="Times New Roman"/>
          <w:bCs/>
          <w:kern w:val="36"/>
          <w:sz w:val="22"/>
          <w:szCs w:val="22"/>
        </w:rPr>
        <w:t>____ /_____________</w:t>
      </w:r>
      <w:r w:rsidR="000B0684">
        <w:rPr>
          <w:rFonts w:eastAsia="Times New Roman"/>
          <w:bCs/>
          <w:kern w:val="36"/>
          <w:sz w:val="22"/>
          <w:szCs w:val="22"/>
        </w:rPr>
        <w:t>_____________________</w:t>
      </w:r>
      <w:r w:rsidR="004465DB" w:rsidRPr="004465DB">
        <w:rPr>
          <w:rFonts w:eastAsia="Times New Roman"/>
          <w:bCs/>
          <w:kern w:val="36"/>
          <w:sz w:val="22"/>
          <w:szCs w:val="22"/>
        </w:rPr>
        <w:t>_________</w:t>
      </w:r>
    </w:p>
    <w:p w14:paraId="66954488" w14:textId="77777777" w:rsidR="004465DB" w:rsidRPr="004465DB" w:rsidRDefault="000B0684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="004465DB" w:rsidRPr="004465DB">
        <w:rPr>
          <w:rFonts w:eastAsia="Times New Roman"/>
          <w:bCs/>
          <w:kern w:val="36"/>
          <w:sz w:val="22"/>
          <w:szCs w:val="22"/>
        </w:rPr>
        <w:t xml:space="preserve">(подпись) </w:t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="004465DB" w:rsidRPr="004465DB">
        <w:rPr>
          <w:rFonts w:eastAsia="Times New Roman"/>
          <w:bCs/>
          <w:kern w:val="36"/>
          <w:sz w:val="22"/>
          <w:szCs w:val="22"/>
        </w:rPr>
        <w:t>(расшифровка подписи)</w:t>
      </w:r>
    </w:p>
    <w:p w14:paraId="07730F2B" w14:textId="77777777" w:rsidR="000B0684" w:rsidRDefault="000B0684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4199E77" w14:textId="77777777" w:rsidR="000B0684" w:rsidRDefault="000B0684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5E11DC3" w14:textId="77777777" w:rsidR="00925C1B" w:rsidRPr="004465DB" w:rsidRDefault="004465DB" w:rsidP="00925C1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Специалист департамента</w:t>
      </w:r>
      <w:r w:rsidR="000B0684">
        <w:rPr>
          <w:rFonts w:eastAsia="Times New Roman"/>
          <w:bCs/>
          <w:kern w:val="36"/>
          <w:sz w:val="22"/>
          <w:szCs w:val="22"/>
        </w:rPr>
        <w:t xml:space="preserve"> </w:t>
      </w:r>
      <w:r w:rsidR="00925C1B" w:rsidRPr="004465DB">
        <w:rPr>
          <w:rFonts w:eastAsia="Times New Roman"/>
          <w:bCs/>
          <w:kern w:val="36"/>
          <w:sz w:val="22"/>
          <w:szCs w:val="22"/>
        </w:rPr>
        <w:t>_____</w:t>
      </w:r>
      <w:r w:rsidR="00925C1B">
        <w:rPr>
          <w:rFonts w:eastAsia="Times New Roman"/>
          <w:bCs/>
          <w:kern w:val="36"/>
          <w:sz w:val="22"/>
          <w:szCs w:val="22"/>
        </w:rPr>
        <w:t>______</w:t>
      </w:r>
      <w:r w:rsidR="00925C1B" w:rsidRPr="004465DB">
        <w:rPr>
          <w:rFonts w:eastAsia="Times New Roman"/>
          <w:bCs/>
          <w:kern w:val="36"/>
          <w:sz w:val="22"/>
          <w:szCs w:val="22"/>
        </w:rPr>
        <w:t>____ /_____________</w:t>
      </w:r>
      <w:r w:rsidR="00925C1B">
        <w:rPr>
          <w:rFonts w:eastAsia="Times New Roman"/>
          <w:bCs/>
          <w:kern w:val="36"/>
          <w:sz w:val="22"/>
          <w:szCs w:val="22"/>
        </w:rPr>
        <w:t>_____________________</w:t>
      </w:r>
      <w:r w:rsidR="00925C1B" w:rsidRPr="004465DB">
        <w:rPr>
          <w:rFonts w:eastAsia="Times New Roman"/>
          <w:bCs/>
          <w:kern w:val="36"/>
          <w:sz w:val="22"/>
          <w:szCs w:val="22"/>
        </w:rPr>
        <w:t>_________</w:t>
      </w:r>
    </w:p>
    <w:p w14:paraId="683F9635" w14:textId="77777777" w:rsidR="00925C1B" w:rsidRPr="004465DB" w:rsidRDefault="00925C1B" w:rsidP="00925C1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 xml:space="preserve">(подпись) </w:t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>(расшифровка подписи)</w:t>
      </w:r>
    </w:p>
    <w:p w14:paraId="6A725D52" w14:textId="77777777" w:rsidR="004465DB" w:rsidRPr="004465DB" w:rsidRDefault="004465DB" w:rsidP="000B0684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0730C79" w14:textId="77777777" w:rsidR="0096607B" w:rsidRDefault="0096607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8B25733" w14:textId="77777777" w:rsidR="0096607B" w:rsidRDefault="0096607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CC7FFD2" w14:textId="77777777" w:rsidR="0096607B" w:rsidRDefault="0096607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FADC8E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7901D0F6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5BA554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866F5AF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0EC39CD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17257A6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A993D8A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3DAC6D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B0B6C5E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0491D74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FFBB3A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628A0B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FAAF834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D00CDA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72DEC673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77025DB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54693AF8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640811F6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24A5EA5A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C1C4C53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34A8C686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9D4C943" w14:textId="77777777" w:rsidR="00925C1B" w:rsidRDefault="00925C1B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339ED3B" w14:textId="77777777" w:rsidR="004465DB" w:rsidRPr="004465DB" w:rsidRDefault="00C04E62" w:rsidP="0096607B">
      <w:pPr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lastRenderedPageBreak/>
        <w:t>Приложение № 6</w:t>
      </w:r>
    </w:p>
    <w:p w14:paraId="604E9466" w14:textId="77777777" w:rsidR="002D361E" w:rsidRDefault="002D361E" w:rsidP="002D361E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 xml:space="preserve">к Положению о порядке </w:t>
      </w:r>
      <w:r>
        <w:rPr>
          <w:rFonts w:eastAsia="Times New Roman"/>
          <w:bCs/>
          <w:kern w:val="36"/>
          <w:sz w:val="22"/>
          <w:szCs w:val="22"/>
        </w:rPr>
        <w:t xml:space="preserve">формирования и </w:t>
      </w:r>
    </w:p>
    <w:p w14:paraId="419FEE17" w14:textId="77777777" w:rsidR="002D361E" w:rsidRDefault="002D361E" w:rsidP="002D361E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ведения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>реестра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65412E">
        <w:rPr>
          <w:rFonts w:eastAsia="Times New Roman"/>
          <w:bCs/>
          <w:kern w:val="36"/>
          <w:sz w:val="22"/>
          <w:szCs w:val="22"/>
        </w:rPr>
        <w:t xml:space="preserve">организаций отдыха детей и </w:t>
      </w:r>
    </w:p>
    <w:p w14:paraId="2F7DBB74" w14:textId="77777777" w:rsidR="002D361E" w:rsidRPr="0065412E" w:rsidRDefault="002D361E" w:rsidP="002D361E">
      <w:pPr>
        <w:ind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  <w:r w:rsidRPr="0065412E">
        <w:rPr>
          <w:rFonts w:eastAsia="Times New Roman"/>
          <w:bCs/>
          <w:kern w:val="36"/>
          <w:sz w:val="22"/>
          <w:szCs w:val="22"/>
        </w:rPr>
        <w:t>их оздоровления в Брянской области</w:t>
      </w:r>
    </w:p>
    <w:p w14:paraId="058D157B" w14:textId="77777777" w:rsidR="0096607B" w:rsidRDefault="0096607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107DB5FA" w14:textId="77777777" w:rsidR="00925C1B" w:rsidRDefault="00925C1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41BAE454" w14:textId="77777777" w:rsidR="00925C1B" w:rsidRDefault="00925C1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39D6404F" w14:textId="77777777" w:rsidR="00925C1B" w:rsidRDefault="00925C1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6B6DEFB6" w14:textId="77777777" w:rsidR="00925C1B" w:rsidRPr="0065412E" w:rsidRDefault="00925C1B" w:rsidP="0096607B">
      <w:pPr>
        <w:ind w:left="-709" w:firstLine="851"/>
        <w:contextualSpacing/>
        <w:jc w:val="right"/>
        <w:outlineLvl w:val="0"/>
        <w:rPr>
          <w:rFonts w:eastAsia="Times New Roman"/>
          <w:bCs/>
          <w:kern w:val="36"/>
          <w:sz w:val="22"/>
          <w:szCs w:val="22"/>
        </w:rPr>
      </w:pPr>
    </w:p>
    <w:p w14:paraId="73921139" w14:textId="77777777" w:rsidR="004465DB" w:rsidRPr="004465DB" w:rsidRDefault="004465DB" w:rsidP="00925C1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Решение</w:t>
      </w:r>
    </w:p>
    <w:p w14:paraId="45ABBE81" w14:textId="77777777" w:rsidR="004465DB" w:rsidRPr="004465DB" w:rsidRDefault="004465DB" w:rsidP="00925C1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об отказе во включении в реестр организаций отдыха детей и их оздоровления</w:t>
      </w:r>
    </w:p>
    <w:p w14:paraId="68B82C02" w14:textId="77777777" w:rsidR="004465DB" w:rsidRDefault="00925C1B" w:rsidP="00925C1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в Брянской</w:t>
      </w:r>
      <w:r w:rsidR="004465DB" w:rsidRPr="004465DB">
        <w:rPr>
          <w:rFonts w:eastAsia="Times New Roman"/>
          <w:bCs/>
          <w:kern w:val="36"/>
          <w:sz w:val="22"/>
          <w:szCs w:val="22"/>
        </w:rPr>
        <w:t xml:space="preserve"> области</w:t>
      </w:r>
    </w:p>
    <w:p w14:paraId="7C7D3E10" w14:textId="77777777" w:rsidR="00925C1B" w:rsidRDefault="00925C1B" w:rsidP="00925C1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6BC2D6E2" w14:textId="77777777" w:rsidR="00925C1B" w:rsidRDefault="00925C1B" w:rsidP="00925C1B">
      <w:pPr>
        <w:contextualSpacing/>
        <w:jc w:val="center"/>
        <w:outlineLvl w:val="0"/>
        <w:rPr>
          <w:rFonts w:eastAsia="Times New Roman"/>
          <w:bCs/>
          <w:kern w:val="36"/>
          <w:sz w:val="22"/>
          <w:szCs w:val="22"/>
        </w:rPr>
      </w:pPr>
    </w:p>
    <w:p w14:paraId="2CBA8BAC" w14:textId="77777777" w:rsidR="00BA0619" w:rsidRPr="004465DB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 xml:space="preserve">от </w:t>
      </w:r>
      <w:r>
        <w:rPr>
          <w:rFonts w:eastAsia="Times New Roman"/>
          <w:bCs/>
          <w:kern w:val="36"/>
          <w:sz w:val="22"/>
          <w:szCs w:val="22"/>
        </w:rPr>
        <w:t xml:space="preserve">_____________ </w:t>
      </w:r>
      <w:r w:rsidRPr="004465DB">
        <w:rPr>
          <w:rFonts w:eastAsia="Times New Roman"/>
          <w:bCs/>
          <w:kern w:val="36"/>
          <w:sz w:val="22"/>
          <w:szCs w:val="22"/>
        </w:rPr>
        <w:t>№</w:t>
      </w:r>
      <w:r>
        <w:rPr>
          <w:rFonts w:eastAsia="Times New Roman"/>
          <w:bCs/>
          <w:kern w:val="36"/>
          <w:sz w:val="22"/>
          <w:szCs w:val="22"/>
        </w:rPr>
        <w:t xml:space="preserve"> ___</w:t>
      </w:r>
    </w:p>
    <w:p w14:paraId="0B8D0ACC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3CE3E843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E521601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7E22D8A9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9DEC35B" w14:textId="77777777" w:rsidR="00BA0619" w:rsidRDefault="00BA0619" w:rsidP="00FE3981">
      <w:pPr>
        <w:contextualSpacing/>
        <w:jc w:val="both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В соответствии с Федеральным законом от 24.07.1998 № 124-ФЗ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4465DB">
        <w:rPr>
          <w:rFonts w:eastAsia="Times New Roman"/>
          <w:bCs/>
          <w:kern w:val="36"/>
          <w:sz w:val="22"/>
          <w:szCs w:val="22"/>
        </w:rPr>
        <w:t>«Об основных гарантиях прав ребенка в Российской Федерации», сообщаю о</w:t>
      </w:r>
      <w:r>
        <w:rPr>
          <w:rFonts w:eastAsia="Times New Roman"/>
          <w:bCs/>
          <w:kern w:val="36"/>
          <w:sz w:val="22"/>
          <w:szCs w:val="22"/>
        </w:rPr>
        <w:t xml:space="preserve">б отказе во </w:t>
      </w:r>
      <w:r w:rsidRPr="004465DB">
        <w:rPr>
          <w:rFonts w:eastAsia="Times New Roman"/>
          <w:bCs/>
          <w:kern w:val="36"/>
          <w:sz w:val="22"/>
          <w:szCs w:val="22"/>
        </w:rPr>
        <w:t xml:space="preserve">включении в реестр организаций отдыха детей и их оздоровления </w:t>
      </w:r>
      <w:r>
        <w:rPr>
          <w:rFonts w:eastAsia="Times New Roman"/>
          <w:bCs/>
          <w:kern w:val="36"/>
          <w:sz w:val="22"/>
          <w:szCs w:val="22"/>
        </w:rPr>
        <w:t xml:space="preserve">в Брянской области </w:t>
      </w:r>
      <w:r w:rsidRPr="004465DB">
        <w:rPr>
          <w:rFonts w:eastAsia="Times New Roman"/>
          <w:bCs/>
          <w:kern w:val="36"/>
          <w:sz w:val="22"/>
          <w:szCs w:val="22"/>
        </w:rPr>
        <w:t>по следующим основаниям________________</w:t>
      </w:r>
      <w:r w:rsidR="00FE3981">
        <w:rPr>
          <w:rFonts w:eastAsia="Times New Roman"/>
          <w:bCs/>
          <w:kern w:val="36"/>
          <w:sz w:val="22"/>
          <w:szCs w:val="22"/>
        </w:rPr>
        <w:t>______</w:t>
      </w:r>
    </w:p>
    <w:p w14:paraId="11F94C8F" w14:textId="77777777" w:rsidR="00FE3981" w:rsidRPr="004465DB" w:rsidRDefault="00FE3981" w:rsidP="00FE3981">
      <w:pPr>
        <w:contextualSpacing/>
        <w:jc w:val="both"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_____________________________________________________________________________________</w:t>
      </w:r>
    </w:p>
    <w:p w14:paraId="23FABCE7" w14:textId="77777777" w:rsidR="00BA0619" w:rsidRPr="004465DB" w:rsidRDefault="00BA0619" w:rsidP="00FE3981">
      <w:pPr>
        <w:contextualSpacing/>
        <w:jc w:val="both"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(основания для отказа во включении в реестр организаций отдыха детей и их оздоровления)</w:t>
      </w:r>
    </w:p>
    <w:p w14:paraId="652DB12C" w14:textId="77777777" w:rsidR="00BA0619" w:rsidRPr="004465DB" w:rsidRDefault="00BA0619" w:rsidP="00BA0619">
      <w:pPr>
        <w:ind w:firstLine="709"/>
        <w:contextualSpacing/>
        <w:jc w:val="both"/>
        <w:outlineLvl w:val="0"/>
        <w:rPr>
          <w:rFonts w:eastAsia="Times New Roman"/>
          <w:bCs/>
          <w:kern w:val="36"/>
          <w:sz w:val="22"/>
          <w:szCs w:val="22"/>
        </w:rPr>
      </w:pPr>
    </w:p>
    <w:p w14:paraId="24F2DB39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3D0E550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FF9EC1A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41E38A92" w14:textId="77777777" w:rsidR="00BA0619" w:rsidRPr="004465DB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>Директор</w:t>
      </w:r>
      <w:r w:rsidRPr="004465DB">
        <w:rPr>
          <w:rFonts w:eastAsia="Times New Roman"/>
          <w:bCs/>
          <w:kern w:val="36"/>
          <w:sz w:val="22"/>
          <w:szCs w:val="22"/>
        </w:rPr>
        <w:t xml:space="preserve"> департамента _____</w:t>
      </w:r>
      <w:r>
        <w:rPr>
          <w:rFonts w:eastAsia="Times New Roman"/>
          <w:bCs/>
          <w:kern w:val="36"/>
          <w:sz w:val="22"/>
          <w:szCs w:val="22"/>
        </w:rPr>
        <w:t>___</w:t>
      </w:r>
      <w:r w:rsidRPr="004465DB">
        <w:rPr>
          <w:rFonts w:eastAsia="Times New Roman"/>
          <w:bCs/>
          <w:kern w:val="36"/>
          <w:sz w:val="22"/>
          <w:szCs w:val="22"/>
        </w:rPr>
        <w:t>___</w:t>
      </w:r>
      <w:r>
        <w:rPr>
          <w:rFonts w:eastAsia="Times New Roman"/>
          <w:bCs/>
          <w:kern w:val="36"/>
          <w:sz w:val="22"/>
          <w:szCs w:val="22"/>
        </w:rPr>
        <w:t>__</w:t>
      </w:r>
      <w:r w:rsidRPr="004465DB">
        <w:rPr>
          <w:rFonts w:eastAsia="Times New Roman"/>
          <w:bCs/>
          <w:kern w:val="36"/>
          <w:sz w:val="22"/>
          <w:szCs w:val="22"/>
        </w:rPr>
        <w:t>____ /_____________</w:t>
      </w:r>
      <w:r>
        <w:rPr>
          <w:rFonts w:eastAsia="Times New Roman"/>
          <w:bCs/>
          <w:kern w:val="36"/>
          <w:sz w:val="22"/>
          <w:szCs w:val="22"/>
        </w:rPr>
        <w:t>_____________________</w:t>
      </w:r>
      <w:r w:rsidRPr="004465DB">
        <w:rPr>
          <w:rFonts w:eastAsia="Times New Roman"/>
          <w:bCs/>
          <w:kern w:val="36"/>
          <w:sz w:val="22"/>
          <w:szCs w:val="22"/>
        </w:rPr>
        <w:t>_________</w:t>
      </w:r>
    </w:p>
    <w:p w14:paraId="5147D6CF" w14:textId="77777777" w:rsidR="00BA0619" w:rsidRPr="004465DB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 xml:space="preserve">(подпись) </w:t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>(расшифровка подписи)</w:t>
      </w:r>
    </w:p>
    <w:p w14:paraId="4C089FE3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01EA9565" w14:textId="77777777" w:rsidR="00BA0619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</w:p>
    <w:p w14:paraId="1F71F393" w14:textId="77777777" w:rsidR="00BA0619" w:rsidRPr="004465DB" w:rsidRDefault="00BA0619" w:rsidP="00BA0619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 w:rsidRPr="004465DB">
        <w:rPr>
          <w:rFonts w:eastAsia="Times New Roman"/>
          <w:bCs/>
          <w:kern w:val="36"/>
          <w:sz w:val="22"/>
          <w:szCs w:val="22"/>
        </w:rPr>
        <w:t>Специалист департамента</w:t>
      </w:r>
      <w:r>
        <w:rPr>
          <w:rFonts w:eastAsia="Times New Roman"/>
          <w:bCs/>
          <w:kern w:val="36"/>
          <w:sz w:val="22"/>
          <w:szCs w:val="22"/>
        </w:rPr>
        <w:t xml:space="preserve"> </w:t>
      </w:r>
      <w:r w:rsidRPr="004465DB">
        <w:rPr>
          <w:rFonts w:eastAsia="Times New Roman"/>
          <w:bCs/>
          <w:kern w:val="36"/>
          <w:sz w:val="22"/>
          <w:szCs w:val="22"/>
        </w:rPr>
        <w:t>_____</w:t>
      </w:r>
      <w:r>
        <w:rPr>
          <w:rFonts w:eastAsia="Times New Roman"/>
          <w:bCs/>
          <w:kern w:val="36"/>
          <w:sz w:val="22"/>
          <w:szCs w:val="22"/>
        </w:rPr>
        <w:t>______</w:t>
      </w:r>
      <w:r w:rsidRPr="004465DB">
        <w:rPr>
          <w:rFonts w:eastAsia="Times New Roman"/>
          <w:bCs/>
          <w:kern w:val="36"/>
          <w:sz w:val="22"/>
          <w:szCs w:val="22"/>
        </w:rPr>
        <w:t>____ /_____________</w:t>
      </w:r>
      <w:r>
        <w:rPr>
          <w:rFonts w:eastAsia="Times New Roman"/>
          <w:bCs/>
          <w:kern w:val="36"/>
          <w:sz w:val="22"/>
          <w:szCs w:val="22"/>
        </w:rPr>
        <w:t>_____________________</w:t>
      </w:r>
      <w:r w:rsidRPr="004465DB">
        <w:rPr>
          <w:rFonts w:eastAsia="Times New Roman"/>
          <w:bCs/>
          <w:kern w:val="36"/>
          <w:sz w:val="22"/>
          <w:szCs w:val="22"/>
        </w:rPr>
        <w:t>_________</w:t>
      </w:r>
    </w:p>
    <w:p w14:paraId="719A0480" w14:textId="77777777" w:rsidR="004465DB" w:rsidRPr="00570C98" w:rsidRDefault="00BA0619" w:rsidP="004465DB">
      <w:pPr>
        <w:contextualSpacing/>
        <w:outlineLvl w:val="0"/>
        <w:rPr>
          <w:rFonts w:eastAsia="Times New Roman"/>
          <w:bCs/>
          <w:kern w:val="36"/>
          <w:sz w:val="22"/>
          <w:szCs w:val="22"/>
        </w:rPr>
      </w:pP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 xml:space="preserve">(подпись) </w:t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>
        <w:rPr>
          <w:rFonts w:eastAsia="Times New Roman"/>
          <w:bCs/>
          <w:kern w:val="36"/>
          <w:sz w:val="22"/>
          <w:szCs w:val="22"/>
        </w:rPr>
        <w:tab/>
      </w:r>
      <w:r w:rsidRPr="004465DB">
        <w:rPr>
          <w:rFonts w:eastAsia="Times New Roman"/>
          <w:bCs/>
          <w:kern w:val="36"/>
          <w:sz w:val="22"/>
          <w:szCs w:val="22"/>
        </w:rPr>
        <w:t>(расшифровка подписи)</w:t>
      </w:r>
    </w:p>
    <w:sectPr w:rsidR="004465DB" w:rsidRPr="00570C98" w:rsidSect="00A03C4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43ADB" w14:textId="77777777" w:rsidR="003F0199" w:rsidRDefault="003F0199" w:rsidP="000535FE">
      <w:r>
        <w:separator/>
      </w:r>
    </w:p>
  </w:endnote>
  <w:endnote w:type="continuationSeparator" w:id="0">
    <w:p w14:paraId="3767E5ED" w14:textId="77777777" w:rsidR="003F0199" w:rsidRDefault="003F0199" w:rsidP="0005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D1199" w14:textId="77777777" w:rsidR="003F0199" w:rsidRDefault="003F0199" w:rsidP="000535FE">
      <w:r>
        <w:separator/>
      </w:r>
    </w:p>
  </w:footnote>
  <w:footnote w:type="continuationSeparator" w:id="0">
    <w:p w14:paraId="4274E15F" w14:textId="77777777" w:rsidR="003F0199" w:rsidRDefault="003F0199" w:rsidP="00053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F1CDA"/>
    <w:multiLevelType w:val="hybridMultilevel"/>
    <w:tmpl w:val="E9C6FBB0"/>
    <w:lvl w:ilvl="0" w:tplc="E5A8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2A74"/>
    <w:multiLevelType w:val="hybridMultilevel"/>
    <w:tmpl w:val="D9BE052A"/>
    <w:lvl w:ilvl="0" w:tplc="5A862F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9277A1"/>
    <w:multiLevelType w:val="hybridMultilevel"/>
    <w:tmpl w:val="419A06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D66821"/>
    <w:multiLevelType w:val="hybridMultilevel"/>
    <w:tmpl w:val="FA1E16D8"/>
    <w:lvl w:ilvl="0" w:tplc="49CA5FE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1C731F6"/>
    <w:multiLevelType w:val="hybridMultilevel"/>
    <w:tmpl w:val="2D243C26"/>
    <w:lvl w:ilvl="0" w:tplc="191816FC">
      <w:start w:val="1"/>
      <w:numFmt w:val="decimal"/>
      <w:lvlText w:val="%1."/>
      <w:lvlJc w:val="left"/>
      <w:pPr>
        <w:ind w:left="3648" w:hanging="10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2EC2BD8"/>
    <w:multiLevelType w:val="hybridMultilevel"/>
    <w:tmpl w:val="48B6D2E2"/>
    <w:lvl w:ilvl="0" w:tplc="E5A8F3E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C0AABEB6">
      <w:start w:val="1"/>
      <w:numFmt w:val="decimal"/>
      <w:lvlText w:val="%2."/>
      <w:lvlJc w:val="left"/>
      <w:pPr>
        <w:ind w:left="2310" w:hanging="123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B0478"/>
    <w:multiLevelType w:val="hybridMultilevel"/>
    <w:tmpl w:val="339EC596"/>
    <w:lvl w:ilvl="0" w:tplc="E5A8F3EC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D70EFE"/>
    <w:multiLevelType w:val="multilevel"/>
    <w:tmpl w:val="684C9A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B6C3D02"/>
    <w:multiLevelType w:val="hybridMultilevel"/>
    <w:tmpl w:val="50FE6ED0"/>
    <w:lvl w:ilvl="0" w:tplc="219E321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75F13"/>
    <w:multiLevelType w:val="multilevel"/>
    <w:tmpl w:val="39B67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A30B6F"/>
    <w:multiLevelType w:val="hybridMultilevel"/>
    <w:tmpl w:val="AA527A20"/>
    <w:lvl w:ilvl="0" w:tplc="191816FC">
      <w:start w:val="1"/>
      <w:numFmt w:val="decimal"/>
      <w:lvlText w:val="%1."/>
      <w:lvlJc w:val="left"/>
      <w:pPr>
        <w:ind w:left="2797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7331B1A"/>
    <w:multiLevelType w:val="multilevel"/>
    <w:tmpl w:val="E780A93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86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90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2BCD0FB1"/>
    <w:multiLevelType w:val="hybridMultilevel"/>
    <w:tmpl w:val="76145C72"/>
    <w:lvl w:ilvl="0" w:tplc="84289008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C3B5AC1"/>
    <w:multiLevelType w:val="hybridMultilevel"/>
    <w:tmpl w:val="6454811E"/>
    <w:lvl w:ilvl="0" w:tplc="A39E8730">
      <w:start w:val="1"/>
      <w:numFmt w:val="decimal"/>
      <w:lvlText w:val="%1.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D756E15"/>
    <w:multiLevelType w:val="hybridMultilevel"/>
    <w:tmpl w:val="D83E57C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E254465"/>
    <w:multiLevelType w:val="hybridMultilevel"/>
    <w:tmpl w:val="FE9E8BCE"/>
    <w:lvl w:ilvl="0" w:tplc="564AD3EC">
      <w:start w:val="2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21A09"/>
    <w:multiLevelType w:val="hybridMultilevel"/>
    <w:tmpl w:val="217AC152"/>
    <w:lvl w:ilvl="0" w:tplc="BD62E63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408342F"/>
    <w:multiLevelType w:val="hybridMultilevel"/>
    <w:tmpl w:val="3C3AEB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369374C"/>
    <w:multiLevelType w:val="hybridMultilevel"/>
    <w:tmpl w:val="97D2D27C"/>
    <w:lvl w:ilvl="0" w:tplc="BD18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3AB7DEF"/>
    <w:multiLevelType w:val="hybridMultilevel"/>
    <w:tmpl w:val="B22A9B12"/>
    <w:lvl w:ilvl="0" w:tplc="746A8EB8">
      <w:start w:val="1"/>
      <w:numFmt w:val="decimal"/>
      <w:lvlText w:val="%1."/>
      <w:lvlJc w:val="left"/>
      <w:pPr>
        <w:ind w:left="2006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69850A7"/>
    <w:multiLevelType w:val="multilevel"/>
    <w:tmpl w:val="595231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57A7710A"/>
    <w:multiLevelType w:val="hybridMultilevel"/>
    <w:tmpl w:val="62A48A2E"/>
    <w:lvl w:ilvl="0" w:tplc="B3F2D66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FE63E77"/>
    <w:multiLevelType w:val="hybridMultilevel"/>
    <w:tmpl w:val="37FE8500"/>
    <w:lvl w:ilvl="0" w:tplc="A39E8730">
      <w:start w:val="1"/>
      <w:numFmt w:val="decimal"/>
      <w:lvlText w:val="%1."/>
      <w:lvlJc w:val="left"/>
      <w:pPr>
        <w:ind w:left="2797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D5934A4"/>
    <w:multiLevelType w:val="hybridMultilevel"/>
    <w:tmpl w:val="B1D0FB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DB63734"/>
    <w:multiLevelType w:val="hybridMultilevel"/>
    <w:tmpl w:val="01F45354"/>
    <w:lvl w:ilvl="0" w:tplc="E5A8F3E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95C4F"/>
    <w:multiLevelType w:val="multilevel"/>
    <w:tmpl w:val="1FE4F8EA"/>
    <w:lvl w:ilvl="0">
      <w:start w:val="3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86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90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72E63829"/>
    <w:multiLevelType w:val="hybridMultilevel"/>
    <w:tmpl w:val="C7C2E0C4"/>
    <w:lvl w:ilvl="0" w:tplc="F918A5A2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A7774D"/>
    <w:multiLevelType w:val="hybridMultilevel"/>
    <w:tmpl w:val="BEBE015E"/>
    <w:lvl w:ilvl="0" w:tplc="DD0EF49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94A55E7"/>
    <w:multiLevelType w:val="multilevel"/>
    <w:tmpl w:val="F5BE0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7A4040CD"/>
    <w:multiLevelType w:val="hybridMultilevel"/>
    <w:tmpl w:val="D7CC3814"/>
    <w:lvl w:ilvl="0" w:tplc="B3F2D66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B320C34"/>
    <w:multiLevelType w:val="hybridMultilevel"/>
    <w:tmpl w:val="BE462A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051266733">
    <w:abstractNumId w:val="9"/>
  </w:num>
  <w:num w:numId="2" w16cid:durableId="400182540">
    <w:abstractNumId w:val="17"/>
  </w:num>
  <w:num w:numId="3" w16cid:durableId="1141533942">
    <w:abstractNumId w:val="6"/>
  </w:num>
  <w:num w:numId="4" w16cid:durableId="703167549">
    <w:abstractNumId w:val="24"/>
  </w:num>
  <w:num w:numId="5" w16cid:durableId="699472413">
    <w:abstractNumId w:val="5"/>
  </w:num>
  <w:num w:numId="6" w16cid:durableId="2108259910">
    <w:abstractNumId w:val="3"/>
  </w:num>
  <w:num w:numId="7" w16cid:durableId="234633937">
    <w:abstractNumId w:val="16"/>
  </w:num>
  <w:num w:numId="8" w16cid:durableId="2145930976">
    <w:abstractNumId w:val="29"/>
  </w:num>
  <w:num w:numId="9" w16cid:durableId="2041010675">
    <w:abstractNumId w:val="11"/>
  </w:num>
  <w:num w:numId="10" w16cid:durableId="1955819935">
    <w:abstractNumId w:val="25"/>
  </w:num>
  <w:num w:numId="11" w16cid:durableId="1064766443">
    <w:abstractNumId w:val="21"/>
  </w:num>
  <w:num w:numId="12" w16cid:durableId="1436175134">
    <w:abstractNumId w:val="30"/>
  </w:num>
  <w:num w:numId="13" w16cid:durableId="981468622">
    <w:abstractNumId w:val="19"/>
  </w:num>
  <w:num w:numId="14" w16cid:durableId="849682141">
    <w:abstractNumId w:val="13"/>
  </w:num>
  <w:num w:numId="15" w16cid:durableId="1578787858">
    <w:abstractNumId w:val="22"/>
  </w:num>
  <w:num w:numId="16" w16cid:durableId="1887983058">
    <w:abstractNumId w:val="10"/>
  </w:num>
  <w:num w:numId="17" w16cid:durableId="1937052158">
    <w:abstractNumId w:val="4"/>
  </w:num>
  <w:num w:numId="18" w16cid:durableId="322969520">
    <w:abstractNumId w:val="18"/>
  </w:num>
  <w:num w:numId="19" w16cid:durableId="133766930">
    <w:abstractNumId w:val="15"/>
  </w:num>
  <w:num w:numId="20" w16cid:durableId="1866168345">
    <w:abstractNumId w:val="8"/>
  </w:num>
  <w:num w:numId="21" w16cid:durableId="269631007">
    <w:abstractNumId w:val="27"/>
  </w:num>
  <w:num w:numId="22" w16cid:durableId="1450323320">
    <w:abstractNumId w:val="12"/>
  </w:num>
  <w:num w:numId="23" w16cid:durableId="448203614">
    <w:abstractNumId w:val="1"/>
  </w:num>
  <w:num w:numId="24" w16cid:durableId="1522622277">
    <w:abstractNumId w:val="26"/>
  </w:num>
  <w:num w:numId="25" w16cid:durableId="259800530">
    <w:abstractNumId w:val="28"/>
  </w:num>
  <w:num w:numId="26" w16cid:durableId="437336465">
    <w:abstractNumId w:val="7"/>
  </w:num>
  <w:num w:numId="27" w16cid:durableId="1860580370">
    <w:abstractNumId w:val="20"/>
  </w:num>
  <w:num w:numId="28" w16cid:durableId="833574454">
    <w:abstractNumId w:val="0"/>
  </w:num>
  <w:num w:numId="29" w16cid:durableId="1534266702">
    <w:abstractNumId w:val="14"/>
  </w:num>
  <w:num w:numId="30" w16cid:durableId="1614482325">
    <w:abstractNumId w:val="23"/>
  </w:num>
  <w:num w:numId="31" w16cid:durableId="1355182169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4D0"/>
    <w:rsid w:val="0000312D"/>
    <w:rsid w:val="000046DA"/>
    <w:rsid w:val="000050C3"/>
    <w:rsid w:val="0001056E"/>
    <w:rsid w:val="000110A9"/>
    <w:rsid w:val="000113BB"/>
    <w:rsid w:val="0001390D"/>
    <w:rsid w:val="00014460"/>
    <w:rsid w:val="00014966"/>
    <w:rsid w:val="000167F7"/>
    <w:rsid w:val="00017117"/>
    <w:rsid w:val="00024243"/>
    <w:rsid w:val="00024F90"/>
    <w:rsid w:val="00032D6B"/>
    <w:rsid w:val="00033871"/>
    <w:rsid w:val="00033FED"/>
    <w:rsid w:val="000366FD"/>
    <w:rsid w:val="00037480"/>
    <w:rsid w:val="000423E0"/>
    <w:rsid w:val="0004249C"/>
    <w:rsid w:val="000432A7"/>
    <w:rsid w:val="00044C0F"/>
    <w:rsid w:val="00045640"/>
    <w:rsid w:val="00051579"/>
    <w:rsid w:val="000532FB"/>
    <w:rsid w:val="000535FE"/>
    <w:rsid w:val="000548CE"/>
    <w:rsid w:val="00061FEC"/>
    <w:rsid w:val="00062299"/>
    <w:rsid w:val="0006572A"/>
    <w:rsid w:val="00066CF4"/>
    <w:rsid w:val="000747CD"/>
    <w:rsid w:val="00074E34"/>
    <w:rsid w:val="000845D4"/>
    <w:rsid w:val="000857B1"/>
    <w:rsid w:val="00093D5B"/>
    <w:rsid w:val="0009730D"/>
    <w:rsid w:val="000973F5"/>
    <w:rsid w:val="000A240D"/>
    <w:rsid w:val="000A2BE7"/>
    <w:rsid w:val="000A37EA"/>
    <w:rsid w:val="000A42B7"/>
    <w:rsid w:val="000A44AA"/>
    <w:rsid w:val="000A5C6E"/>
    <w:rsid w:val="000B022E"/>
    <w:rsid w:val="000B0684"/>
    <w:rsid w:val="000B1AFB"/>
    <w:rsid w:val="000B4B13"/>
    <w:rsid w:val="000B6156"/>
    <w:rsid w:val="000B7591"/>
    <w:rsid w:val="000B7838"/>
    <w:rsid w:val="000C4B40"/>
    <w:rsid w:val="000C4D22"/>
    <w:rsid w:val="000C5E78"/>
    <w:rsid w:val="000D2EEA"/>
    <w:rsid w:val="000D5C29"/>
    <w:rsid w:val="000D64D0"/>
    <w:rsid w:val="000D7C9B"/>
    <w:rsid w:val="000E0BB8"/>
    <w:rsid w:val="000E11D5"/>
    <w:rsid w:val="000F21F1"/>
    <w:rsid w:val="000F5FED"/>
    <w:rsid w:val="001004F1"/>
    <w:rsid w:val="00101A96"/>
    <w:rsid w:val="001057A7"/>
    <w:rsid w:val="0011074D"/>
    <w:rsid w:val="00114646"/>
    <w:rsid w:val="00116B79"/>
    <w:rsid w:val="001178D2"/>
    <w:rsid w:val="00126196"/>
    <w:rsid w:val="001320B7"/>
    <w:rsid w:val="00132F70"/>
    <w:rsid w:val="00133502"/>
    <w:rsid w:val="00141524"/>
    <w:rsid w:val="0015245B"/>
    <w:rsid w:val="001528C8"/>
    <w:rsid w:val="0016467F"/>
    <w:rsid w:val="00166A10"/>
    <w:rsid w:val="00172597"/>
    <w:rsid w:val="00177103"/>
    <w:rsid w:val="0018072A"/>
    <w:rsid w:val="001827C6"/>
    <w:rsid w:val="00184D70"/>
    <w:rsid w:val="00190A98"/>
    <w:rsid w:val="00190C6A"/>
    <w:rsid w:val="001912A8"/>
    <w:rsid w:val="00193924"/>
    <w:rsid w:val="00194D35"/>
    <w:rsid w:val="001953A0"/>
    <w:rsid w:val="001A610E"/>
    <w:rsid w:val="001B03EA"/>
    <w:rsid w:val="001B37D9"/>
    <w:rsid w:val="001C360E"/>
    <w:rsid w:val="001C3B71"/>
    <w:rsid w:val="001C463A"/>
    <w:rsid w:val="001C6547"/>
    <w:rsid w:val="001C7C65"/>
    <w:rsid w:val="001D3926"/>
    <w:rsid w:val="001D5108"/>
    <w:rsid w:val="001D7416"/>
    <w:rsid w:val="001E2546"/>
    <w:rsid w:val="001E5497"/>
    <w:rsid w:val="001E5A24"/>
    <w:rsid w:val="001E5E87"/>
    <w:rsid w:val="001E6822"/>
    <w:rsid w:val="001E73CF"/>
    <w:rsid w:val="001F0744"/>
    <w:rsid w:val="001F3E7F"/>
    <w:rsid w:val="001F5306"/>
    <w:rsid w:val="001F7852"/>
    <w:rsid w:val="002054B6"/>
    <w:rsid w:val="00216504"/>
    <w:rsid w:val="00216F72"/>
    <w:rsid w:val="002276B3"/>
    <w:rsid w:val="00231122"/>
    <w:rsid w:val="002326EF"/>
    <w:rsid w:val="00232ED0"/>
    <w:rsid w:val="00235C20"/>
    <w:rsid w:val="00236781"/>
    <w:rsid w:val="00240345"/>
    <w:rsid w:val="0024625F"/>
    <w:rsid w:val="00247F4A"/>
    <w:rsid w:val="00252851"/>
    <w:rsid w:val="00255498"/>
    <w:rsid w:val="002639A1"/>
    <w:rsid w:val="002658BE"/>
    <w:rsid w:val="00277C77"/>
    <w:rsid w:val="00283E50"/>
    <w:rsid w:val="00286599"/>
    <w:rsid w:val="0029099E"/>
    <w:rsid w:val="00290EED"/>
    <w:rsid w:val="002937A8"/>
    <w:rsid w:val="0029449E"/>
    <w:rsid w:val="00295958"/>
    <w:rsid w:val="002A4629"/>
    <w:rsid w:val="002A79BF"/>
    <w:rsid w:val="002B00DA"/>
    <w:rsid w:val="002B4059"/>
    <w:rsid w:val="002B5AD9"/>
    <w:rsid w:val="002B695D"/>
    <w:rsid w:val="002B72D6"/>
    <w:rsid w:val="002C092E"/>
    <w:rsid w:val="002C0A86"/>
    <w:rsid w:val="002D1CBA"/>
    <w:rsid w:val="002D361E"/>
    <w:rsid w:val="002D3BC5"/>
    <w:rsid w:val="002D4350"/>
    <w:rsid w:val="002D588D"/>
    <w:rsid w:val="002D79BD"/>
    <w:rsid w:val="002E22CF"/>
    <w:rsid w:val="002E3599"/>
    <w:rsid w:val="002E3F2A"/>
    <w:rsid w:val="002E452C"/>
    <w:rsid w:val="002F3654"/>
    <w:rsid w:val="002F432C"/>
    <w:rsid w:val="002F5AC9"/>
    <w:rsid w:val="00300193"/>
    <w:rsid w:val="00301459"/>
    <w:rsid w:val="00301B24"/>
    <w:rsid w:val="00301DBD"/>
    <w:rsid w:val="00303B6B"/>
    <w:rsid w:val="00306A84"/>
    <w:rsid w:val="0031027F"/>
    <w:rsid w:val="00310D59"/>
    <w:rsid w:val="00312BFD"/>
    <w:rsid w:val="00314469"/>
    <w:rsid w:val="00314929"/>
    <w:rsid w:val="00322047"/>
    <w:rsid w:val="003239A7"/>
    <w:rsid w:val="00323DC2"/>
    <w:rsid w:val="0032464C"/>
    <w:rsid w:val="00330828"/>
    <w:rsid w:val="0034035E"/>
    <w:rsid w:val="003474A5"/>
    <w:rsid w:val="00347D57"/>
    <w:rsid w:val="003511F6"/>
    <w:rsid w:val="00355789"/>
    <w:rsid w:val="00357253"/>
    <w:rsid w:val="003622B7"/>
    <w:rsid w:val="00362E91"/>
    <w:rsid w:val="00363046"/>
    <w:rsid w:val="0036376E"/>
    <w:rsid w:val="003640A2"/>
    <w:rsid w:val="00365E08"/>
    <w:rsid w:val="00367640"/>
    <w:rsid w:val="0037123A"/>
    <w:rsid w:val="00373D1D"/>
    <w:rsid w:val="00374A53"/>
    <w:rsid w:val="003779E7"/>
    <w:rsid w:val="00383549"/>
    <w:rsid w:val="00383663"/>
    <w:rsid w:val="00385D74"/>
    <w:rsid w:val="00387DE7"/>
    <w:rsid w:val="00396848"/>
    <w:rsid w:val="003A62F5"/>
    <w:rsid w:val="003A7643"/>
    <w:rsid w:val="003A7DB6"/>
    <w:rsid w:val="003B22C0"/>
    <w:rsid w:val="003B6FD8"/>
    <w:rsid w:val="003C70CF"/>
    <w:rsid w:val="003C7AA1"/>
    <w:rsid w:val="003D10E3"/>
    <w:rsid w:val="003D6537"/>
    <w:rsid w:val="003D69EE"/>
    <w:rsid w:val="003E344D"/>
    <w:rsid w:val="003E6651"/>
    <w:rsid w:val="003F0199"/>
    <w:rsid w:val="003F4C00"/>
    <w:rsid w:val="004100F7"/>
    <w:rsid w:val="00410177"/>
    <w:rsid w:val="00413DC9"/>
    <w:rsid w:val="00414E1F"/>
    <w:rsid w:val="00416C22"/>
    <w:rsid w:val="0042265E"/>
    <w:rsid w:val="00423C06"/>
    <w:rsid w:val="00423E38"/>
    <w:rsid w:val="00424F6D"/>
    <w:rsid w:val="00430921"/>
    <w:rsid w:val="00431A7F"/>
    <w:rsid w:val="00441F84"/>
    <w:rsid w:val="004428AC"/>
    <w:rsid w:val="0044355F"/>
    <w:rsid w:val="00445706"/>
    <w:rsid w:val="004465DB"/>
    <w:rsid w:val="00450917"/>
    <w:rsid w:val="004515E9"/>
    <w:rsid w:val="00451E7A"/>
    <w:rsid w:val="00452867"/>
    <w:rsid w:val="0045298F"/>
    <w:rsid w:val="00454DFC"/>
    <w:rsid w:val="00472715"/>
    <w:rsid w:val="00482129"/>
    <w:rsid w:val="00484C67"/>
    <w:rsid w:val="00487895"/>
    <w:rsid w:val="004878B6"/>
    <w:rsid w:val="00491DB7"/>
    <w:rsid w:val="004A1880"/>
    <w:rsid w:val="004A270A"/>
    <w:rsid w:val="004A4E9E"/>
    <w:rsid w:val="004A7B90"/>
    <w:rsid w:val="004B24ED"/>
    <w:rsid w:val="004B28ED"/>
    <w:rsid w:val="004B6A40"/>
    <w:rsid w:val="004C03B3"/>
    <w:rsid w:val="004C328A"/>
    <w:rsid w:val="004C4D1B"/>
    <w:rsid w:val="004C5562"/>
    <w:rsid w:val="004C6FE6"/>
    <w:rsid w:val="004D3080"/>
    <w:rsid w:val="004E1479"/>
    <w:rsid w:val="004E600F"/>
    <w:rsid w:val="004F64EC"/>
    <w:rsid w:val="005015E0"/>
    <w:rsid w:val="00503404"/>
    <w:rsid w:val="00505A1A"/>
    <w:rsid w:val="00507CB4"/>
    <w:rsid w:val="00511C34"/>
    <w:rsid w:val="0053593A"/>
    <w:rsid w:val="005403A4"/>
    <w:rsid w:val="00541A68"/>
    <w:rsid w:val="00545AB4"/>
    <w:rsid w:val="0055096A"/>
    <w:rsid w:val="00552F67"/>
    <w:rsid w:val="00553EE0"/>
    <w:rsid w:val="00553FEC"/>
    <w:rsid w:val="005541A0"/>
    <w:rsid w:val="00563093"/>
    <w:rsid w:val="00563186"/>
    <w:rsid w:val="00564C0A"/>
    <w:rsid w:val="005704FF"/>
    <w:rsid w:val="00570C98"/>
    <w:rsid w:val="00571499"/>
    <w:rsid w:val="00572A4B"/>
    <w:rsid w:val="00576493"/>
    <w:rsid w:val="005776CB"/>
    <w:rsid w:val="005869D8"/>
    <w:rsid w:val="005876F6"/>
    <w:rsid w:val="00592E48"/>
    <w:rsid w:val="00595E08"/>
    <w:rsid w:val="00595FCC"/>
    <w:rsid w:val="00596B86"/>
    <w:rsid w:val="00596EFA"/>
    <w:rsid w:val="005A0255"/>
    <w:rsid w:val="005A27E4"/>
    <w:rsid w:val="005A2861"/>
    <w:rsid w:val="005A2F00"/>
    <w:rsid w:val="005A64E7"/>
    <w:rsid w:val="005A72C8"/>
    <w:rsid w:val="005A749A"/>
    <w:rsid w:val="005B08CC"/>
    <w:rsid w:val="005B57F8"/>
    <w:rsid w:val="005B5E49"/>
    <w:rsid w:val="005C099A"/>
    <w:rsid w:val="005C1BB6"/>
    <w:rsid w:val="005C2918"/>
    <w:rsid w:val="005C7B2F"/>
    <w:rsid w:val="005D62CD"/>
    <w:rsid w:val="005D72E1"/>
    <w:rsid w:val="005D7C6C"/>
    <w:rsid w:val="005E499F"/>
    <w:rsid w:val="005E5563"/>
    <w:rsid w:val="005E727F"/>
    <w:rsid w:val="005E7BE1"/>
    <w:rsid w:val="005F0B6E"/>
    <w:rsid w:val="005F0D0E"/>
    <w:rsid w:val="005F2693"/>
    <w:rsid w:val="005F35AD"/>
    <w:rsid w:val="00600055"/>
    <w:rsid w:val="00601795"/>
    <w:rsid w:val="00602A30"/>
    <w:rsid w:val="00603E53"/>
    <w:rsid w:val="00611CA6"/>
    <w:rsid w:val="00612BFC"/>
    <w:rsid w:val="00613A9B"/>
    <w:rsid w:val="00613BE1"/>
    <w:rsid w:val="00616713"/>
    <w:rsid w:val="00617581"/>
    <w:rsid w:val="006218EB"/>
    <w:rsid w:val="00621F82"/>
    <w:rsid w:val="0062243D"/>
    <w:rsid w:val="00622C93"/>
    <w:rsid w:val="00624241"/>
    <w:rsid w:val="006244D8"/>
    <w:rsid w:val="006266A6"/>
    <w:rsid w:val="0062686B"/>
    <w:rsid w:val="00626928"/>
    <w:rsid w:val="006273EB"/>
    <w:rsid w:val="00633CB4"/>
    <w:rsid w:val="00634A43"/>
    <w:rsid w:val="006361A9"/>
    <w:rsid w:val="006403CD"/>
    <w:rsid w:val="00645083"/>
    <w:rsid w:val="0064776A"/>
    <w:rsid w:val="00651745"/>
    <w:rsid w:val="00651E69"/>
    <w:rsid w:val="00653817"/>
    <w:rsid w:val="0065412E"/>
    <w:rsid w:val="00655FBD"/>
    <w:rsid w:val="00660104"/>
    <w:rsid w:val="006618E9"/>
    <w:rsid w:val="00662064"/>
    <w:rsid w:val="0066235B"/>
    <w:rsid w:val="00664237"/>
    <w:rsid w:val="00667D83"/>
    <w:rsid w:val="00671058"/>
    <w:rsid w:val="006718A6"/>
    <w:rsid w:val="00681002"/>
    <w:rsid w:val="00685E0B"/>
    <w:rsid w:val="0068611D"/>
    <w:rsid w:val="00686BE6"/>
    <w:rsid w:val="006942A3"/>
    <w:rsid w:val="0069653C"/>
    <w:rsid w:val="006A1EC6"/>
    <w:rsid w:val="006A4889"/>
    <w:rsid w:val="006B4533"/>
    <w:rsid w:val="006B5FE1"/>
    <w:rsid w:val="006B66A8"/>
    <w:rsid w:val="006C0620"/>
    <w:rsid w:val="006C5EE0"/>
    <w:rsid w:val="006D07AD"/>
    <w:rsid w:val="006D0E9C"/>
    <w:rsid w:val="006D45DD"/>
    <w:rsid w:val="006D531C"/>
    <w:rsid w:val="006D6788"/>
    <w:rsid w:val="006E186E"/>
    <w:rsid w:val="006E4657"/>
    <w:rsid w:val="006E4BD5"/>
    <w:rsid w:val="006E7DE6"/>
    <w:rsid w:val="006F09AD"/>
    <w:rsid w:val="006F2AD5"/>
    <w:rsid w:val="006F5B93"/>
    <w:rsid w:val="006F60A6"/>
    <w:rsid w:val="006F70C4"/>
    <w:rsid w:val="00704113"/>
    <w:rsid w:val="00707DBF"/>
    <w:rsid w:val="00710E4F"/>
    <w:rsid w:val="007207DB"/>
    <w:rsid w:val="0072160A"/>
    <w:rsid w:val="00725343"/>
    <w:rsid w:val="00730335"/>
    <w:rsid w:val="00731841"/>
    <w:rsid w:val="00743F0D"/>
    <w:rsid w:val="007461FB"/>
    <w:rsid w:val="007473FA"/>
    <w:rsid w:val="00747DA0"/>
    <w:rsid w:val="007505E0"/>
    <w:rsid w:val="00750A03"/>
    <w:rsid w:val="007562A3"/>
    <w:rsid w:val="00764846"/>
    <w:rsid w:val="007650D1"/>
    <w:rsid w:val="00777E3D"/>
    <w:rsid w:val="0078247C"/>
    <w:rsid w:val="007824F7"/>
    <w:rsid w:val="00784174"/>
    <w:rsid w:val="007842AD"/>
    <w:rsid w:val="00786693"/>
    <w:rsid w:val="00786A9E"/>
    <w:rsid w:val="00792EFC"/>
    <w:rsid w:val="0079482B"/>
    <w:rsid w:val="007A1636"/>
    <w:rsid w:val="007A3B2E"/>
    <w:rsid w:val="007C1FE6"/>
    <w:rsid w:val="007C2383"/>
    <w:rsid w:val="007C2A1C"/>
    <w:rsid w:val="007C3858"/>
    <w:rsid w:val="007C3F20"/>
    <w:rsid w:val="007C4BE2"/>
    <w:rsid w:val="007D4385"/>
    <w:rsid w:val="007D671D"/>
    <w:rsid w:val="007D78CC"/>
    <w:rsid w:val="007E12B2"/>
    <w:rsid w:val="007E1E05"/>
    <w:rsid w:val="007E7E1B"/>
    <w:rsid w:val="007F0B96"/>
    <w:rsid w:val="007F2D38"/>
    <w:rsid w:val="007F441A"/>
    <w:rsid w:val="007F59AE"/>
    <w:rsid w:val="007F5D82"/>
    <w:rsid w:val="007F7785"/>
    <w:rsid w:val="007F7F04"/>
    <w:rsid w:val="008003C3"/>
    <w:rsid w:val="00800E99"/>
    <w:rsid w:val="00801983"/>
    <w:rsid w:val="00812A19"/>
    <w:rsid w:val="00812EAB"/>
    <w:rsid w:val="00823537"/>
    <w:rsid w:val="008246B9"/>
    <w:rsid w:val="0083156A"/>
    <w:rsid w:val="00833281"/>
    <w:rsid w:val="008345C5"/>
    <w:rsid w:val="00834F34"/>
    <w:rsid w:val="0084013D"/>
    <w:rsid w:val="00844926"/>
    <w:rsid w:val="00846F93"/>
    <w:rsid w:val="008474F8"/>
    <w:rsid w:val="00855B4B"/>
    <w:rsid w:val="0086065E"/>
    <w:rsid w:val="00862E87"/>
    <w:rsid w:val="0086441A"/>
    <w:rsid w:val="008666A4"/>
    <w:rsid w:val="00871365"/>
    <w:rsid w:val="00874171"/>
    <w:rsid w:val="00882ECC"/>
    <w:rsid w:val="008922DD"/>
    <w:rsid w:val="008936CD"/>
    <w:rsid w:val="00896C43"/>
    <w:rsid w:val="008A14F4"/>
    <w:rsid w:val="008A359C"/>
    <w:rsid w:val="008A5DBE"/>
    <w:rsid w:val="008B2DEE"/>
    <w:rsid w:val="008B5ABC"/>
    <w:rsid w:val="008B5C1F"/>
    <w:rsid w:val="008B65F2"/>
    <w:rsid w:val="008B6DB9"/>
    <w:rsid w:val="008C1B33"/>
    <w:rsid w:val="008C1C72"/>
    <w:rsid w:val="008C31BF"/>
    <w:rsid w:val="008C4A78"/>
    <w:rsid w:val="008C5162"/>
    <w:rsid w:val="008C5BC5"/>
    <w:rsid w:val="008C6657"/>
    <w:rsid w:val="008C758E"/>
    <w:rsid w:val="008F1523"/>
    <w:rsid w:val="008F15ED"/>
    <w:rsid w:val="008F2542"/>
    <w:rsid w:val="008F6E0D"/>
    <w:rsid w:val="008F7874"/>
    <w:rsid w:val="00903316"/>
    <w:rsid w:val="0090356E"/>
    <w:rsid w:val="00906D58"/>
    <w:rsid w:val="00910EB4"/>
    <w:rsid w:val="009158E6"/>
    <w:rsid w:val="00917B2E"/>
    <w:rsid w:val="00920283"/>
    <w:rsid w:val="00924610"/>
    <w:rsid w:val="00925C1B"/>
    <w:rsid w:val="0093040E"/>
    <w:rsid w:val="0093209D"/>
    <w:rsid w:val="0093557E"/>
    <w:rsid w:val="00937488"/>
    <w:rsid w:val="009446C9"/>
    <w:rsid w:val="00944B6E"/>
    <w:rsid w:val="00944C7D"/>
    <w:rsid w:val="00951A3F"/>
    <w:rsid w:val="009556AF"/>
    <w:rsid w:val="009571E8"/>
    <w:rsid w:val="00964FA8"/>
    <w:rsid w:val="0096588C"/>
    <w:rsid w:val="0096605D"/>
    <w:rsid w:val="0096607B"/>
    <w:rsid w:val="00971490"/>
    <w:rsid w:val="0097270E"/>
    <w:rsid w:val="00973D48"/>
    <w:rsid w:val="0097468F"/>
    <w:rsid w:val="00984F5D"/>
    <w:rsid w:val="00986EE8"/>
    <w:rsid w:val="00995BD9"/>
    <w:rsid w:val="00996712"/>
    <w:rsid w:val="009A1C76"/>
    <w:rsid w:val="009A4C96"/>
    <w:rsid w:val="009A50BA"/>
    <w:rsid w:val="009A79F4"/>
    <w:rsid w:val="009B1DFD"/>
    <w:rsid w:val="009B344F"/>
    <w:rsid w:val="009B3A3A"/>
    <w:rsid w:val="009B5E1B"/>
    <w:rsid w:val="009B738F"/>
    <w:rsid w:val="009B7936"/>
    <w:rsid w:val="009C2F5E"/>
    <w:rsid w:val="009C5053"/>
    <w:rsid w:val="009C53FE"/>
    <w:rsid w:val="009C6199"/>
    <w:rsid w:val="009D0849"/>
    <w:rsid w:val="009D345C"/>
    <w:rsid w:val="009E155E"/>
    <w:rsid w:val="009E16CA"/>
    <w:rsid w:val="009E473A"/>
    <w:rsid w:val="009E5383"/>
    <w:rsid w:val="009F363D"/>
    <w:rsid w:val="009F703A"/>
    <w:rsid w:val="009F7DC0"/>
    <w:rsid w:val="00A01A03"/>
    <w:rsid w:val="00A038D9"/>
    <w:rsid w:val="00A03971"/>
    <w:rsid w:val="00A03C47"/>
    <w:rsid w:val="00A07CBC"/>
    <w:rsid w:val="00A13171"/>
    <w:rsid w:val="00A14566"/>
    <w:rsid w:val="00A1516F"/>
    <w:rsid w:val="00A15BF4"/>
    <w:rsid w:val="00A15F2D"/>
    <w:rsid w:val="00A20967"/>
    <w:rsid w:val="00A20B92"/>
    <w:rsid w:val="00A27848"/>
    <w:rsid w:val="00A30B69"/>
    <w:rsid w:val="00A34CD5"/>
    <w:rsid w:val="00A3696D"/>
    <w:rsid w:val="00A42BB4"/>
    <w:rsid w:val="00A44FD8"/>
    <w:rsid w:val="00A4580B"/>
    <w:rsid w:val="00A469E4"/>
    <w:rsid w:val="00A50930"/>
    <w:rsid w:val="00A53B75"/>
    <w:rsid w:val="00A54253"/>
    <w:rsid w:val="00A54EE9"/>
    <w:rsid w:val="00A55839"/>
    <w:rsid w:val="00A56E2E"/>
    <w:rsid w:val="00A608AE"/>
    <w:rsid w:val="00A669AE"/>
    <w:rsid w:val="00A679A2"/>
    <w:rsid w:val="00A70672"/>
    <w:rsid w:val="00A71134"/>
    <w:rsid w:val="00A71AB4"/>
    <w:rsid w:val="00A80CCD"/>
    <w:rsid w:val="00A825F3"/>
    <w:rsid w:val="00A87AD2"/>
    <w:rsid w:val="00A87C77"/>
    <w:rsid w:val="00A91379"/>
    <w:rsid w:val="00A92000"/>
    <w:rsid w:val="00A97236"/>
    <w:rsid w:val="00AA112E"/>
    <w:rsid w:val="00AA52F9"/>
    <w:rsid w:val="00AB0C20"/>
    <w:rsid w:val="00AB1934"/>
    <w:rsid w:val="00AB34EB"/>
    <w:rsid w:val="00AB50B3"/>
    <w:rsid w:val="00AB5933"/>
    <w:rsid w:val="00AB659F"/>
    <w:rsid w:val="00AC30AC"/>
    <w:rsid w:val="00AC5F3D"/>
    <w:rsid w:val="00AC6A11"/>
    <w:rsid w:val="00AD1061"/>
    <w:rsid w:val="00AD12BC"/>
    <w:rsid w:val="00AD2227"/>
    <w:rsid w:val="00AD55C2"/>
    <w:rsid w:val="00AD7719"/>
    <w:rsid w:val="00AE296A"/>
    <w:rsid w:val="00AE3CB1"/>
    <w:rsid w:val="00AE5C28"/>
    <w:rsid w:val="00AE6852"/>
    <w:rsid w:val="00AE68A4"/>
    <w:rsid w:val="00AE6C3A"/>
    <w:rsid w:val="00AF1095"/>
    <w:rsid w:val="00AF5F40"/>
    <w:rsid w:val="00AF616D"/>
    <w:rsid w:val="00B011FA"/>
    <w:rsid w:val="00B01CA6"/>
    <w:rsid w:val="00B0779C"/>
    <w:rsid w:val="00B121DC"/>
    <w:rsid w:val="00B15292"/>
    <w:rsid w:val="00B17C1B"/>
    <w:rsid w:val="00B17ED9"/>
    <w:rsid w:val="00B20270"/>
    <w:rsid w:val="00B20D99"/>
    <w:rsid w:val="00B2179A"/>
    <w:rsid w:val="00B22C6C"/>
    <w:rsid w:val="00B241E0"/>
    <w:rsid w:val="00B2443E"/>
    <w:rsid w:val="00B244CD"/>
    <w:rsid w:val="00B25B82"/>
    <w:rsid w:val="00B31B29"/>
    <w:rsid w:val="00B331E2"/>
    <w:rsid w:val="00B36282"/>
    <w:rsid w:val="00B378E6"/>
    <w:rsid w:val="00B425BC"/>
    <w:rsid w:val="00B4318C"/>
    <w:rsid w:val="00B44D63"/>
    <w:rsid w:val="00B60BF4"/>
    <w:rsid w:val="00B61D8F"/>
    <w:rsid w:val="00B65724"/>
    <w:rsid w:val="00B66E05"/>
    <w:rsid w:val="00B67875"/>
    <w:rsid w:val="00B67AAE"/>
    <w:rsid w:val="00B700C8"/>
    <w:rsid w:val="00B7070E"/>
    <w:rsid w:val="00B711B4"/>
    <w:rsid w:val="00B71FD1"/>
    <w:rsid w:val="00B74D8C"/>
    <w:rsid w:val="00B7590F"/>
    <w:rsid w:val="00B819DB"/>
    <w:rsid w:val="00B81E3A"/>
    <w:rsid w:val="00B83382"/>
    <w:rsid w:val="00B8379F"/>
    <w:rsid w:val="00B867F0"/>
    <w:rsid w:val="00B9268E"/>
    <w:rsid w:val="00B92F1D"/>
    <w:rsid w:val="00B934F6"/>
    <w:rsid w:val="00BA00FC"/>
    <w:rsid w:val="00BA0619"/>
    <w:rsid w:val="00BA0DA5"/>
    <w:rsid w:val="00BA1F99"/>
    <w:rsid w:val="00BA593A"/>
    <w:rsid w:val="00BA6FB3"/>
    <w:rsid w:val="00BA7275"/>
    <w:rsid w:val="00BB0DE1"/>
    <w:rsid w:val="00BB302E"/>
    <w:rsid w:val="00BB7818"/>
    <w:rsid w:val="00BB7AB4"/>
    <w:rsid w:val="00BC1B73"/>
    <w:rsid w:val="00BC2EA1"/>
    <w:rsid w:val="00BC570D"/>
    <w:rsid w:val="00BC6322"/>
    <w:rsid w:val="00BD03DB"/>
    <w:rsid w:val="00BD2438"/>
    <w:rsid w:val="00BD5FD9"/>
    <w:rsid w:val="00BE2542"/>
    <w:rsid w:val="00BE33E9"/>
    <w:rsid w:val="00BE73A6"/>
    <w:rsid w:val="00BF04F7"/>
    <w:rsid w:val="00BF3949"/>
    <w:rsid w:val="00BF4BA2"/>
    <w:rsid w:val="00C007CB"/>
    <w:rsid w:val="00C00FDB"/>
    <w:rsid w:val="00C04741"/>
    <w:rsid w:val="00C04E62"/>
    <w:rsid w:val="00C05AE2"/>
    <w:rsid w:val="00C0665F"/>
    <w:rsid w:val="00C06BBE"/>
    <w:rsid w:val="00C114DC"/>
    <w:rsid w:val="00C14182"/>
    <w:rsid w:val="00C143F4"/>
    <w:rsid w:val="00C21F37"/>
    <w:rsid w:val="00C230B9"/>
    <w:rsid w:val="00C23482"/>
    <w:rsid w:val="00C2665E"/>
    <w:rsid w:val="00C3001A"/>
    <w:rsid w:val="00C30AB7"/>
    <w:rsid w:val="00C3792B"/>
    <w:rsid w:val="00C4149F"/>
    <w:rsid w:val="00C43932"/>
    <w:rsid w:val="00C43D27"/>
    <w:rsid w:val="00C4646C"/>
    <w:rsid w:val="00C53DEF"/>
    <w:rsid w:val="00C54A61"/>
    <w:rsid w:val="00C604AA"/>
    <w:rsid w:val="00C71B04"/>
    <w:rsid w:val="00C74531"/>
    <w:rsid w:val="00C75303"/>
    <w:rsid w:val="00C83E40"/>
    <w:rsid w:val="00C842FC"/>
    <w:rsid w:val="00C87740"/>
    <w:rsid w:val="00C90447"/>
    <w:rsid w:val="00C933B3"/>
    <w:rsid w:val="00CA0C9A"/>
    <w:rsid w:val="00CA1FEA"/>
    <w:rsid w:val="00CA27A3"/>
    <w:rsid w:val="00CA37C6"/>
    <w:rsid w:val="00CB15A2"/>
    <w:rsid w:val="00CB1C65"/>
    <w:rsid w:val="00CB21B1"/>
    <w:rsid w:val="00CB37C7"/>
    <w:rsid w:val="00CB6436"/>
    <w:rsid w:val="00CC0E2B"/>
    <w:rsid w:val="00CC1F2E"/>
    <w:rsid w:val="00CC2722"/>
    <w:rsid w:val="00CC6E15"/>
    <w:rsid w:val="00CD0683"/>
    <w:rsid w:val="00CD0BB4"/>
    <w:rsid w:val="00CD2E78"/>
    <w:rsid w:val="00CD3759"/>
    <w:rsid w:val="00CE1F50"/>
    <w:rsid w:val="00CE24E7"/>
    <w:rsid w:val="00CE3B73"/>
    <w:rsid w:val="00CF1C8A"/>
    <w:rsid w:val="00CF3211"/>
    <w:rsid w:val="00CF32CF"/>
    <w:rsid w:val="00CF58DF"/>
    <w:rsid w:val="00CF60E0"/>
    <w:rsid w:val="00CF6561"/>
    <w:rsid w:val="00D02ECB"/>
    <w:rsid w:val="00D04B50"/>
    <w:rsid w:val="00D04DDF"/>
    <w:rsid w:val="00D058E6"/>
    <w:rsid w:val="00D05AB6"/>
    <w:rsid w:val="00D107FD"/>
    <w:rsid w:val="00D11962"/>
    <w:rsid w:val="00D12801"/>
    <w:rsid w:val="00D1296D"/>
    <w:rsid w:val="00D142B5"/>
    <w:rsid w:val="00D147C6"/>
    <w:rsid w:val="00D14AA8"/>
    <w:rsid w:val="00D15C6A"/>
    <w:rsid w:val="00D15F20"/>
    <w:rsid w:val="00D170F0"/>
    <w:rsid w:val="00D206FB"/>
    <w:rsid w:val="00D2115C"/>
    <w:rsid w:val="00D2697D"/>
    <w:rsid w:val="00D34007"/>
    <w:rsid w:val="00D36D2C"/>
    <w:rsid w:val="00D37EBE"/>
    <w:rsid w:val="00D439DD"/>
    <w:rsid w:val="00D51EF6"/>
    <w:rsid w:val="00D5402A"/>
    <w:rsid w:val="00D549B5"/>
    <w:rsid w:val="00D56BFA"/>
    <w:rsid w:val="00D63982"/>
    <w:rsid w:val="00D64C3E"/>
    <w:rsid w:val="00D6695C"/>
    <w:rsid w:val="00D6707C"/>
    <w:rsid w:val="00D67284"/>
    <w:rsid w:val="00D678A0"/>
    <w:rsid w:val="00D73855"/>
    <w:rsid w:val="00D748C1"/>
    <w:rsid w:val="00D76E8F"/>
    <w:rsid w:val="00D77A83"/>
    <w:rsid w:val="00D85C66"/>
    <w:rsid w:val="00D92222"/>
    <w:rsid w:val="00D93DD2"/>
    <w:rsid w:val="00D949BC"/>
    <w:rsid w:val="00D97811"/>
    <w:rsid w:val="00DA1F58"/>
    <w:rsid w:val="00DA5C29"/>
    <w:rsid w:val="00DA783E"/>
    <w:rsid w:val="00DB10AE"/>
    <w:rsid w:val="00DB2DDD"/>
    <w:rsid w:val="00DB36BE"/>
    <w:rsid w:val="00DB5019"/>
    <w:rsid w:val="00DC4968"/>
    <w:rsid w:val="00DD313D"/>
    <w:rsid w:val="00DD68CA"/>
    <w:rsid w:val="00DE6255"/>
    <w:rsid w:val="00DF0570"/>
    <w:rsid w:val="00DF5C3A"/>
    <w:rsid w:val="00E00A04"/>
    <w:rsid w:val="00E06DD7"/>
    <w:rsid w:val="00E10137"/>
    <w:rsid w:val="00E17D8B"/>
    <w:rsid w:val="00E25C75"/>
    <w:rsid w:val="00E3131D"/>
    <w:rsid w:val="00E3373C"/>
    <w:rsid w:val="00E34748"/>
    <w:rsid w:val="00E35B3A"/>
    <w:rsid w:val="00E36E0F"/>
    <w:rsid w:val="00E44631"/>
    <w:rsid w:val="00E4651D"/>
    <w:rsid w:val="00E474E2"/>
    <w:rsid w:val="00E54BF9"/>
    <w:rsid w:val="00E57F61"/>
    <w:rsid w:val="00E614FD"/>
    <w:rsid w:val="00E63FB8"/>
    <w:rsid w:val="00E65860"/>
    <w:rsid w:val="00E66C55"/>
    <w:rsid w:val="00E679D3"/>
    <w:rsid w:val="00E715D2"/>
    <w:rsid w:val="00E72E4B"/>
    <w:rsid w:val="00E7377D"/>
    <w:rsid w:val="00E764FB"/>
    <w:rsid w:val="00E80F65"/>
    <w:rsid w:val="00E81911"/>
    <w:rsid w:val="00E831E0"/>
    <w:rsid w:val="00E87CD0"/>
    <w:rsid w:val="00E974A8"/>
    <w:rsid w:val="00E975DE"/>
    <w:rsid w:val="00EA2D7C"/>
    <w:rsid w:val="00EB0B6B"/>
    <w:rsid w:val="00EB0D00"/>
    <w:rsid w:val="00EB66D5"/>
    <w:rsid w:val="00EC199E"/>
    <w:rsid w:val="00EC24E9"/>
    <w:rsid w:val="00EC52C0"/>
    <w:rsid w:val="00ED197B"/>
    <w:rsid w:val="00ED5236"/>
    <w:rsid w:val="00ED73FF"/>
    <w:rsid w:val="00EE20AD"/>
    <w:rsid w:val="00EE6120"/>
    <w:rsid w:val="00EE6F4D"/>
    <w:rsid w:val="00EF3965"/>
    <w:rsid w:val="00EF583F"/>
    <w:rsid w:val="00EF5BD8"/>
    <w:rsid w:val="00EF6898"/>
    <w:rsid w:val="00EF7093"/>
    <w:rsid w:val="00EF7CDC"/>
    <w:rsid w:val="00F0366F"/>
    <w:rsid w:val="00F06194"/>
    <w:rsid w:val="00F075E2"/>
    <w:rsid w:val="00F10E72"/>
    <w:rsid w:val="00F133AF"/>
    <w:rsid w:val="00F21752"/>
    <w:rsid w:val="00F34554"/>
    <w:rsid w:val="00F40007"/>
    <w:rsid w:val="00F47060"/>
    <w:rsid w:val="00F5667A"/>
    <w:rsid w:val="00F60216"/>
    <w:rsid w:val="00F604C5"/>
    <w:rsid w:val="00F6597C"/>
    <w:rsid w:val="00F66FFB"/>
    <w:rsid w:val="00F67E4E"/>
    <w:rsid w:val="00F7325D"/>
    <w:rsid w:val="00F73BC2"/>
    <w:rsid w:val="00F73F0E"/>
    <w:rsid w:val="00F77610"/>
    <w:rsid w:val="00F800DA"/>
    <w:rsid w:val="00F85283"/>
    <w:rsid w:val="00F854D4"/>
    <w:rsid w:val="00F869F9"/>
    <w:rsid w:val="00F9174E"/>
    <w:rsid w:val="00F92787"/>
    <w:rsid w:val="00F968C9"/>
    <w:rsid w:val="00F96C7E"/>
    <w:rsid w:val="00FA1BB6"/>
    <w:rsid w:val="00FA5CDD"/>
    <w:rsid w:val="00FB16E0"/>
    <w:rsid w:val="00FC1099"/>
    <w:rsid w:val="00FC284B"/>
    <w:rsid w:val="00FC6B94"/>
    <w:rsid w:val="00FC7213"/>
    <w:rsid w:val="00FC73BA"/>
    <w:rsid w:val="00FC7437"/>
    <w:rsid w:val="00FD2209"/>
    <w:rsid w:val="00FD46E4"/>
    <w:rsid w:val="00FD4AC0"/>
    <w:rsid w:val="00FE05C6"/>
    <w:rsid w:val="00FE3038"/>
    <w:rsid w:val="00FE3981"/>
    <w:rsid w:val="00FE4459"/>
    <w:rsid w:val="00FE5650"/>
    <w:rsid w:val="00FF2DCB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20997C"/>
  <w15:docId w15:val="{63A58B12-8FD4-403D-B0D0-FEB84E1B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B0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D74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D64D0"/>
    <w:pPr>
      <w:keepNext/>
      <w:spacing w:line="360" w:lineRule="auto"/>
      <w:ind w:firstLine="85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622C9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9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83382"/>
    <w:pPr>
      <w:spacing w:after="160" w:line="240" w:lineRule="exact"/>
    </w:pPr>
    <w:rPr>
      <w:rFonts w:eastAsia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locked/>
    <w:rsid w:val="000D64D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22C9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0D64D0"/>
    <w:pPr>
      <w:numPr>
        <w:ilvl w:val="12"/>
      </w:numPr>
      <w:tabs>
        <w:tab w:val="left" w:pos="1701"/>
      </w:tabs>
      <w:spacing w:line="192" w:lineRule="auto"/>
      <w:ind w:right="680" w:firstLine="737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D64D0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rsid w:val="000D64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0D64D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D64D0"/>
    <w:pPr>
      <w:spacing w:after="120"/>
    </w:pPr>
  </w:style>
  <w:style w:type="character" w:customStyle="1" w:styleId="a8">
    <w:name w:val="Основной текст Знак"/>
    <w:basedOn w:val="a0"/>
    <w:link w:val="a7"/>
    <w:locked/>
    <w:rsid w:val="000D64D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0D64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rsid w:val="008F2542"/>
    <w:rPr>
      <w:rFonts w:ascii="Courier New" w:hAnsi="Courier New" w:cs="Courier New"/>
      <w:lang w:val="ru-RU" w:eastAsia="ru-RU" w:bidi="ar-SA"/>
    </w:rPr>
  </w:style>
  <w:style w:type="paragraph" w:customStyle="1" w:styleId="ConsPlusCell">
    <w:name w:val="ConsPlusCell"/>
    <w:uiPriority w:val="99"/>
    <w:rsid w:val="000D64D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0D64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Strong"/>
    <w:basedOn w:val="a0"/>
    <w:uiPriority w:val="99"/>
    <w:qFormat/>
    <w:rsid w:val="000D64D0"/>
    <w:rPr>
      <w:b/>
      <w:bCs/>
    </w:rPr>
  </w:style>
  <w:style w:type="paragraph" w:styleId="aa">
    <w:name w:val="Balloon Text"/>
    <w:basedOn w:val="a"/>
    <w:link w:val="ab"/>
    <w:semiHidden/>
    <w:rsid w:val="000D64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0D64D0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rsid w:val="00DD313D"/>
    <w:rPr>
      <w:color w:val="0000FF"/>
      <w:u w:val="single"/>
    </w:rPr>
  </w:style>
  <w:style w:type="table" w:styleId="ad">
    <w:name w:val="Table Grid"/>
    <w:basedOn w:val="a1"/>
    <w:rsid w:val="00DD313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rsid w:val="00F77610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F77610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rsid w:val="00F77610"/>
    <w:rPr>
      <w:vertAlign w:val="superscript"/>
    </w:rPr>
  </w:style>
  <w:style w:type="paragraph" w:styleId="af1">
    <w:name w:val="footer"/>
    <w:basedOn w:val="a"/>
    <w:link w:val="af2"/>
    <w:uiPriority w:val="99"/>
    <w:semiHidden/>
    <w:rsid w:val="0029099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29099E"/>
    <w:rPr>
      <w:rFonts w:ascii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 Знак Знак Знак Знак Знак Знак Знак1 Знак Знак Знак Знак Знак Знак1"/>
    <w:basedOn w:val="a"/>
    <w:uiPriority w:val="99"/>
    <w:rsid w:val="00A1516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um">
    <w:name w:val="num"/>
    <w:basedOn w:val="a0"/>
    <w:rsid w:val="008F2542"/>
  </w:style>
  <w:style w:type="character" w:customStyle="1" w:styleId="division">
    <w:name w:val="division"/>
    <w:basedOn w:val="a0"/>
    <w:rsid w:val="008F2542"/>
  </w:style>
  <w:style w:type="character" w:customStyle="1" w:styleId="HTML">
    <w:name w:val="Стандартный HTML Знак"/>
    <w:basedOn w:val="a0"/>
    <w:link w:val="HTML0"/>
    <w:uiPriority w:val="99"/>
    <w:semiHidden/>
    <w:rsid w:val="008F2542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8F25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basedOn w:val="a"/>
    <w:rsid w:val="008F2542"/>
    <w:pPr>
      <w:spacing w:before="100" w:beforeAutospacing="1" w:after="100" w:afterAutospacing="1"/>
    </w:pPr>
    <w:rPr>
      <w:rFonts w:eastAsia="Times New Roman"/>
    </w:rPr>
  </w:style>
  <w:style w:type="paragraph" w:styleId="21">
    <w:name w:val="Body Text Indent 2"/>
    <w:basedOn w:val="a"/>
    <w:link w:val="22"/>
    <w:unhideWhenUsed/>
    <w:rsid w:val="00622C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2C93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622C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69">
    <w:name w:val="Font Style69"/>
    <w:basedOn w:val="a0"/>
    <w:rsid w:val="00622C93"/>
    <w:rPr>
      <w:rFonts w:ascii="Arial" w:hAnsi="Arial" w:cs="Arial"/>
      <w:sz w:val="22"/>
      <w:szCs w:val="22"/>
    </w:rPr>
  </w:style>
  <w:style w:type="paragraph" w:customStyle="1" w:styleId="Style17">
    <w:name w:val="Style17"/>
    <w:basedOn w:val="a"/>
    <w:rsid w:val="00622C93"/>
    <w:pPr>
      <w:widowControl w:val="0"/>
      <w:autoSpaceDE w:val="0"/>
      <w:autoSpaceDN w:val="0"/>
      <w:adjustRightInd w:val="0"/>
      <w:spacing w:line="252" w:lineRule="exact"/>
      <w:ind w:firstLine="475"/>
      <w:jc w:val="both"/>
    </w:pPr>
    <w:rPr>
      <w:rFonts w:eastAsia="Times New Roman"/>
    </w:rPr>
  </w:style>
  <w:style w:type="paragraph" w:customStyle="1" w:styleId="Style23">
    <w:name w:val="Style23"/>
    <w:basedOn w:val="a"/>
    <w:rsid w:val="00622C93"/>
    <w:pPr>
      <w:widowControl w:val="0"/>
      <w:autoSpaceDE w:val="0"/>
      <w:autoSpaceDN w:val="0"/>
      <w:adjustRightInd w:val="0"/>
      <w:spacing w:line="254" w:lineRule="exact"/>
      <w:ind w:firstLine="466"/>
      <w:jc w:val="both"/>
    </w:pPr>
    <w:rPr>
      <w:rFonts w:eastAsia="Times New Roman"/>
    </w:rPr>
  </w:style>
  <w:style w:type="paragraph" w:customStyle="1" w:styleId="Style2">
    <w:name w:val="Style2"/>
    <w:basedOn w:val="a"/>
    <w:rsid w:val="00622C93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/>
    </w:rPr>
  </w:style>
  <w:style w:type="character" w:customStyle="1" w:styleId="FontStyle57">
    <w:name w:val="Font Style57"/>
    <w:basedOn w:val="a0"/>
    <w:rsid w:val="00622C93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a0"/>
    <w:rsid w:val="00622C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0">
    <w:name w:val="Style20"/>
    <w:basedOn w:val="a"/>
    <w:rsid w:val="00622C93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paragraph" w:customStyle="1" w:styleId="Style14">
    <w:name w:val="Style14"/>
    <w:basedOn w:val="a"/>
    <w:rsid w:val="00622C9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4">
    <w:name w:val="Style24"/>
    <w:basedOn w:val="a"/>
    <w:rsid w:val="00622C93"/>
    <w:pPr>
      <w:widowControl w:val="0"/>
      <w:autoSpaceDE w:val="0"/>
      <w:autoSpaceDN w:val="0"/>
      <w:adjustRightInd w:val="0"/>
      <w:spacing w:line="235" w:lineRule="exact"/>
    </w:pPr>
    <w:rPr>
      <w:rFonts w:eastAsia="Times New Roman"/>
    </w:rPr>
  </w:style>
  <w:style w:type="character" w:customStyle="1" w:styleId="FontStyle60">
    <w:name w:val="Font Style60"/>
    <w:basedOn w:val="a0"/>
    <w:rsid w:val="00622C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rsid w:val="00622C93"/>
    <w:rPr>
      <w:rFonts w:ascii="Arial" w:hAnsi="Arial" w:cs="Arial"/>
      <w:i/>
      <w:iCs/>
      <w:spacing w:val="20"/>
      <w:sz w:val="26"/>
      <w:szCs w:val="26"/>
    </w:rPr>
  </w:style>
  <w:style w:type="character" w:customStyle="1" w:styleId="FontStyle64">
    <w:name w:val="Font Style64"/>
    <w:basedOn w:val="a0"/>
    <w:rsid w:val="00622C93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FORMATTEXT0">
    <w:name w:val=".FORMATTEXT"/>
    <w:rsid w:val="00622C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rsid w:val="00622C93"/>
    <w:pPr>
      <w:widowControl w:val="0"/>
      <w:autoSpaceDE w:val="0"/>
      <w:autoSpaceDN w:val="0"/>
      <w:adjustRightInd w:val="0"/>
      <w:spacing w:line="230" w:lineRule="exact"/>
      <w:jc w:val="both"/>
    </w:pPr>
    <w:rPr>
      <w:rFonts w:eastAsia="Times New Roman"/>
    </w:rPr>
  </w:style>
  <w:style w:type="paragraph" w:customStyle="1" w:styleId="Style4">
    <w:name w:val="Style4"/>
    <w:basedOn w:val="a"/>
    <w:rsid w:val="00622C93"/>
    <w:pPr>
      <w:widowControl w:val="0"/>
      <w:autoSpaceDE w:val="0"/>
      <w:autoSpaceDN w:val="0"/>
      <w:adjustRightInd w:val="0"/>
      <w:spacing w:line="229" w:lineRule="exact"/>
    </w:pPr>
    <w:rPr>
      <w:rFonts w:eastAsia="Times New Roman"/>
    </w:rPr>
  </w:style>
  <w:style w:type="paragraph" w:customStyle="1" w:styleId="Style5">
    <w:name w:val="Style5"/>
    <w:basedOn w:val="a"/>
    <w:rsid w:val="00622C93"/>
    <w:pPr>
      <w:widowControl w:val="0"/>
      <w:autoSpaceDE w:val="0"/>
      <w:autoSpaceDN w:val="0"/>
      <w:adjustRightInd w:val="0"/>
      <w:spacing w:line="226" w:lineRule="exact"/>
      <w:jc w:val="center"/>
    </w:pPr>
    <w:rPr>
      <w:rFonts w:eastAsia="Times New Roman"/>
    </w:rPr>
  </w:style>
  <w:style w:type="paragraph" w:customStyle="1" w:styleId="Style11">
    <w:name w:val="Style11"/>
    <w:basedOn w:val="a"/>
    <w:rsid w:val="00622C9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5">
    <w:name w:val="Font Style15"/>
    <w:basedOn w:val="a0"/>
    <w:rsid w:val="00622C9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622C93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622C93"/>
    <w:pPr>
      <w:widowControl w:val="0"/>
      <w:autoSpaceDE w:val="0"/>
      <w:autoSpaceDN w:val="0"/>
      <w:adjustRightInd w:val="0"/>
      <w:spacing w:line="228" w:lineRule="exact"/>
    </w:pPr>
    <w:rPr>
      <w:rFonts w:eastAsia="Times New Roman"/>
    </w:rPr>
  </w:style>
  <w:style w:type="character" w:customStyle="1" w:styleId="FontStyle54">
    <w:name w:val="Font Style54"/>
    <w:basedOn w:val="a0"/>
    <w:rsid w:val="00622C9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rsid w:val="00622C9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3">
    <w:name w:val="Style13"/>
    <w:basedOn w:val="a"/>
    <w:rsid w:val="00622C93"/>
    <w:pPr>
      <w:widowControl w:val="0"/>
      <w:autoSpaceDE w:val="0"/>
      <w:autoSpaceDN w:val="0"/>
      <w:adjustRightInd w:val="0"/>
      <w:spacing w:line="235" w:lineRule="exact"/>
      <w:ind w:firstLine="101"/>
      <w:jc w:val="both"/>
    </w:pPr>
    <w:rPr>
      <w:rFonts w:eastAsia="Times New Roman"/>
    </w:rPr>
  </w:style>
  <w:style w:type="paragraph" w:customStyle="1" w:styleId="Style34">
    <w:name w:val="Style34"/>
    <w:basedOn w:val="a"/>
    <w:rsid w:val="00622C93"/>
    <w:pPr>
      <w:widowControl w:val="0"/>
      <w:autoSpaceDE w:val="0"/>
      <w:autoSpaceDN w:val="0"/>
      <w:adjustRightInd w:val="0"/>
      <w:spacing w:line="228" w:lineRule="exact"/>
      <w:ind w:firstLine="62"/>
    </w:pPr>
    <w:rPr>
      <w:rFonts w:eastAsia="Times New Roman"/>
    </w:rPr>
  </w:style>
  <w:style w:type="paragraph" w:customStyle="1" w:styleId="Style16">
    <w:name w:val="Style16"/>
    <w:basedOn w:val="a"/>
    <w:rsid w:val="00622C93"/>
    <w:pPr>
      <w:widowControl w:val="0"/>
      <w:autoSpaceDE w:val="0"/>
      <w:autoSpaceDN w:val="0"/>
      <w:adjustRightInd w:val="0"/>
      <w:spacing w:line="226" w:lineRule="exact"/>
      <w:ind w:hanging="461"/>
    </w:pPr>
    <w:rPr>
      <w:rFonts w:eastAsia="Times New Roman"/>
    </w:rPr>
  </w:style>
  <w:style w:type="character" w:customStyle="1" w:styleId="FontStyle59">
    <w:name w:val="Font Style59"/>
    <w:basedOn w:val="a0"/>
    <w:rsid w:val="00622C93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12">
    <w:name w:val="Абзац списка1"/>
    <w:basedOn w:val="a"/>
    <w:rsid w:val="00622C9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3">
    <w:name w:val="Основной текст + Полужирный"/>
    <w:basedOn w:val="a8"/>
    <w:rsid w:val="00622C93"/>
    <w:rPr>
      <w:rFonts w:ascii="Times New Roman" w:hAnsi="Times New Roman" w:cs="Times New Roman"/>
      <w:b/>
      <w:bCs/>
      <w:sz w:val="24"/>
      <w:szCs w:val="24"/>
      <w:u w:val="none"/>
      <w:shd w:val="clear" w:color="auto" w:fill="FFFFFF"/>
      <w:lang w:eastAsia="ru-RU"/>
    </w:rPr>
  </w:style>
  <w:style w:type="character" w:customStyle="1" w:styleId="23">
    <w:name w:val="Основной текст (2)_"/>
    <w:basedOn w:val="a0"/>
    <w:link w:val="24"/>
    <w:locked/>
    <w:rsid w:val="00622C93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22C93"/>
    <w:pPr>
      <w:widowControl w:val="0"/>
      <w:shd w:val="clear" w:color="auto" w:fill="FFFFFF"/>
      <w:spacing w:after="240" w:line="326" w:lineRule="exact"/>
      <w:ind w:firstLine="300"/>
      <w:jc w:val="both"/>
    </w:pPr>
    <w:rPr>
      <w:rFonts w:ascii="Calibri" w:hAnsi="Calibri"/>
      <w:b/>
      <w:bCs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622C93"/>
    <w:rPr>
      <w:b/>
      <w:bCs/>
      <w:shd w:val="clear" w:color="auto" w:fill="FFFFFF"/>
    </w:rPr>
  </w:style>
  <w:style w:type="paragraph" w:customStyle="1" w:styleId="ConsNormal">
    <w:name w:val="ConsNormal"/>
    <w:rsid w:val="00622C9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4">
    <w:name w:val="page number"/>
    <w:basedOn w:val="a0"/>
    <w:rsid w:val="00622C93"/>
  </w:style>
  <w:style w:type="character" w:customStyle="1" w:styleId="af5">
    <w:name w:val="Основной текст_"/>
    <w:basedOn w:val="a0"/>
    <w:link w:val="26"/>
    <w:rsid w:val="00622C93"/>
    <w:rPr>
      <w:sz w:val="25"/>
      <w:szCs w:val="25"/>
      <w:shd w:val="clear" w:color="auto" w:fill="FFFFFF"/>
    </w:rPr>
  </w:style>
  <w:style w:type="paragraph" w:customStyle="1" w:styleId="26">
    <w:name w:val="Основной текст2"/>
    <w:basedOn w:val="a"/>
    <w:link w:val="af5"/>
    <w:rsid w:val="00622C93"/>
    <w:pPr>
      <w:widowControl w:val="0"/>
      <w:shd w:val="clear" w:color="auto" w:fill="FFFFFF"/>
      <w:spacing w:after="420" w:line="0" w:lineRule="atLeast"/>
      <w:ind w:hanging="440"/>
    </w:pPr>
    <w:rPr>
      <w:rFonts w:ascii="Calibri" w:hAnsi="Calibri"/>
      <w:sz w:val="25"/>
      <w:szCs w:val="25"/>
    </w:rPr>
  </w:style>
  <w:style w:type="character" w:customStyle="1" w:styleId="6">
    <w:name w:val="Основной текст (6)_"/>
    <w:basedOn w:val="a0"/>
    <w:link w:val="60"/>
    <w:rsid w:val="00622C93"/>
    <w:rPr>
      <w:b/>
      <w:bCs/>
      <w:sz w:val="25"/>
      <w:szCs w:val="2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22C93"/>
    <w:pPr>
      <w:widowControl w:val="0"/>
      <w:shd w:val="clear" w:color="auto" w:fill="FFFFFF"/>
      <w:spacing w:before="720" w:after="240" w:line="298" w:lineRule="exact"/>
      <w:jc w:val="center"/>
    </w:pPr>
    <w:rPr>
      <w:rFonts w:ascii="Calibri" w:hAnsi="Calibri"/>
      <w:b/>
      <w:bCs/>
      <w:sz w:val="25"/>
      <w:szCs w:val="25"/>
    </w:rPr>
  </w:style>
  <w:style w:type="character" w:customStyle="1" w:styleId="7">
    <w:name w:val="Основной текст (7)_"/>
    <w:basedOn w:val="a0"/>
    <w:link w:val="70"/>
    <w:rsid w:val="00622C93"/>
    <w:rPr>
      <w:b/>
      <w:bCs/>
      <w:i/>
      <w:iCs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22C93"/>
    <w:pPr>
      <w:widowControl w:val="0"/>
      <w:shd w:val="clear" w:color="auto" w:fill="FFFFFF"/>
      <w:spacing w:before="240" w:after="60" w:line="240" w:lineRule="atLeast"/>
      <w:ind w:hanging="1920"/>
      <w:jc w:val="center"/>
    </w:pPr>
    <w:rPr>
      <w:rFonts w:ascii="Calibri" w:hAnsi="Calibri"/>
      <w:b/>
      <w:bCs/>
      <w:i/>
      <w:iCs/>
      <w:sz w:val="25"/>
      <w:szCs w:val="25"/>
    </w:rPr>
  </w:style>
  <w:style w:type="character" w:customStyle="1" w:styleId="75">
    <w:name w:val="Основной текст (7) + 5"/>
    <w:aliases w:val="5 pt,Не полужирный,Не курсив"/>
    <w:basedOn w:val="7"/>
    <w:rsid w:val="00622C93"/>
    <w:rPr>
      <w:rFonts w:ascii="Times New Roman" w:hAnsi="Times New Roman" w:cs="Times New Roman"/>
      <w:b/>
      <w:bCs/>
      <w:i/>
      <w:iCs/>
      <w:sz w:val="11"/>
      <w:szCs w:val="11"/>
      <w:u w:val="none"/>
      <w:shd w:val="clear" w:color="auto" w:fill="FFFFFF"/>
    </w:rPr>
  </w:style>
  <w:style w:type="character" w:customStyle="1" w:styleId="10pt">
    <w:name w:val="Основной текст + 10 pt"/>
    <w:aliases w:val="Полужирный,Интервал 0 pt1"/>
    <w:basedOn w:val="af5"/>
    <w:rsid w:val="00622C93"/>
    <w:rPr>
      <w:rFonts w:ascii="Times New Roman" w:hAnsi="Times New Roman" w:cs="Times New Roman"/>
      <w:b/>
      <w:bCs/>
      <w:spacing w:val="10"/>
      <w:sz w:val="20"/>
      <w:szCs w:val="20"/>
      <w:u w:val="none"/>
      <w:shd w:val="clear" w:color="auto" w:fill="FFFFFF"/>
    </w:rPr>
  </w:style>
  <w:style w:type="character" w:customStyle="1" w:styleId="13pt">
    <w:name w:val="Основной текст + 13 pt"/>
    <w:basedOn w:val="af5"/>
    <w:rsid w:val="00622C93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13">
    <w:name w:val="Основной текст + Полужирный1"/>
    <w:aliases w:val="Курсив1"/>
    <w:basedOn w:val="af5"/>
    <w:rsid w:val="00622C93"/>
    <w:rPr>
      <w:rFonts w:ascii="Times New Roman" w:hAnsi="Times New Roman" w:cs="Times New Roman"/>
      <w:b/>
      <w:bCs/>
      <w:i/>
      <w:iCs/>
      <w:sz w:val="25"/>
      <w:szCs w:val="25"/>
      <w:u w:val="none"/>
      <w:shd w:val="clear" w:color="auto" w:fill="FFFFFF"/>
    </w:rPr>
  </w:style>
  <w:style w:type="character" w:customStyle="1" w:styleId="14">
    <w:name w:val="Заголовок №1_"/>
    <w:basedOn w:val="a0"/>
    <w:link w:val="15"/>
    <w:rsid w:val="00622C93"/>
    <w:rPr>
      <w:sz w:val="25"/>
      <w:szCs w:val="25"/>
      <w:shd w:val="clear" w:color="auto" w:fill="FFFFFF"/>
    </w:rPr>
  </w:style>
  <w:style w:type="paragraph" w:customStyle="1" w:styleId="15">
    <w:name w:val="Заголовок №1"/>
    <w:basedOn w:val="a"/>
    <w:link w:val="14"/>
    <w:rsid w:val="00622C93"/>
    <w:pPr>
      <w:widowControl w:val="0"/>
      <w:shd w:val="clear" w:color="auto" w:fill="FFFFFF"/>
      <w:spacing w:before="720" w:line="298" w:lineRule="exact"/>
      <w:outlineLvl w:val="0"/>
    </w:pPr>
    <w:rPr>
      <w:rFonts w:ascii="Calibri" w:hAnsi="Calibri"/>
      <w:sz w:val="25"/>
      <w:szCs w:val="25"/>
    </w:rPr>
  </w:style>
  <w:style w:type="character" w:customStyle="1" w:styleId="27">
    <w:name w:val="Заголовок №2_"/>
    <w:basedOn w:val="a0"/>
    <w:link w:val="28"/>
    <w:rsid w:val="00622C93"/>
    <w:rPr>
      <w:b/>
      <w:bCs/>
      <w:sz w:val="25"/>
      <w:szCs w:val="25"/>
      <w:shd w:val="clear" w:color="auto" w:fill="FFFFFF"/>
    </w:rPr>
  </w:style>
  <w:style w:type="paragraph" w:customStyle="1" w:styleId="28">
    <w:name w:val="Заголовок №2"/>
    <w:basedOn w:val="a"/>
    <w:link w:val="27"/>
    <w:rsid w:val="00622C93"/>
    <w:pPr>
      <w:widowControl w:val="0"/>
      <w:shd w:val="clear" w:color="auto" w:fill="FFFFFF"/>
      <w:spacing w:before="420" w:after="60" w:line="240" w:lineRule="atLeast"/>
      <w:outlineLvl w:val="1"/>
    </w:pPr>
    <w:rPr>
      <w:rFonts w:ascii="Calibri" w:hAnsi="Calibri"/>
      <w:b/>
      <w:bCs/>
      <w:sz w:val="25"/>
      <w:szCs w:val="25"/>
    </w:rPr>
  </w:style>
  <w:style w:type="character" w:customStyle="1" w:styleId="29">
    <w:name w:val="Заголовок №2 + Не полужирный"/>
    <w:basedOn w:val="27"/>
    <w:rsid w:val="00622C93"/>
    <w:rPr>
      <w:b/>
      <w:bCs/>
      <w:sz w:val="25"/>
      <w:szCs w:val="25"/>
      <w:shd w:val="clear" w:color="auto" w:fill="FFFFFF"/>
    </w:rPr>
  </w:style>
  <w:style w:type="character" w:customStyle="1" w:styleId="af6">
    <w:name w:val="Основной текст + Курсив"/>
    <w:basedOn w:val="af5"/>
    <w:rsid w:val="00622C93"/>
    <w:rPr>
      <w:rFonts w:ascii="Times New Roman" w:hAnsi="Times New Roman" w:cs="Times New Roman"/>
      <w:i/>
      <w:iCs/>
      <w:sz w:val="25"/>
      <w:szCs w:val="25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622C93"/>
    <w:rPr>
      <w:i/>
      <w:iCs/>
      <w:sz w:val="25"/>
      <w:szCs w:val="25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622C93"/>
    <w:pPr>
      <w:widowControl w:val="0"/>
      <w:shd w:val="clear" w:color="auto" w:fill="FFFFFF"/>
      <w:spacing w:line="312" w:lineRule="exact"/>
      <w:jc w:val="both"/>
    </w:pPr>
    <w:rPr>
      <w:rFonts w:ascii="Calibri" w:hAnsi="Calibri"/>
      <w:i/>
      <w:iCs/>
      <w:sz w:val="25"/>
      <w:szCs w:val="25"/>
    </w:rPr>
  </w:style>
  <w:style w:type="character" w:customStyle="1" w:styleId="142">
    <w:name w:val="Основной текст (14) + Не курсив"/>
    <w:basedOn w:val="140"/>
    <w:rsid w:val="00622C93"/>
    <w:rPr>
      <w:i/>
      <w:iCs/>
      <w:sz w:val="25"/>
      <w:szCs w:val="25"/>
      <w:shd w:val="clear" w:color="auto" w:fill="FFFFFF"/>
    </w:rPr>
  </w:style>
  <w:style w:type="paragraph" w:styleId="af7">
    <w:name w:val="Subtitle"/>
    <w:basedOn w:val="a"/>
    <w:link w:val="af8"/>
    <w:qFormat/>
    <w:locked/>
    <w:rsid w:val="00622C93"/>
    <w:pPr>
      <w:jc w:val="right"/>
    </w:pPr>
    <w:rPr>
      <w:rFonts w:eastAsia="Times New Roman"/>
      <w:szCs w:val="28"/>
    </w:rPr>
  </w:style>
  <w:style w:type="character" w:customStyle="1" w:styleId="af8">
    <w:name w:val="Подзаголовок Знак"/>
    <w:basedOn w:val="a0"/>
    <w:link w:val="af7"/>
    <w:rsid w:val="00622C93"/>
    <w:rPr>
      <w:rFonts w:ascii="Times New Roman" w:eastAsia="Times New Roman" w:hAnsi="Times New Roman"/>
      <w:sz w:val="24"/>
      <w:szCs w:val="28"/>
    </w:rPr>
  </w:style>
  <w:style w:type="paragraph" w:styleId="af9">
    <w:name w:val="List Paragraph"/>
    <w:basedOn w:val="a"/>
    <w:uiPriority w:val="34"/>
    <w:qFormat/>
    <w:rsid w:val="00622C93"/>
    <w:pPr>
      <w:ind w:left="720"/>
      <w:contextualSpacing/>
    </w:pPr>
    <w:rPr>
      <w:rFonts w:eastAsia="Times New Roman"/>
    </w:rPr>
  </w:style>
  <w:style w:type="paragraph" w:styleId="afa">
    <w:name w:val="Normal (Web)"/>
    <w:basedOn w:val="a"/>
    <w:rsid w:val="00622C93"/>
    <w:pPr>
      <w:spacing w:before="100" w:beforeAutospacing="1" w:after="100" w:afterAutospacing="1"/>
    </w:pPr>
    <w:rPr>
      <w:rFonts w:eastAsia="Times New Roman"/>
    </w:rPr>
  </w:style>
  <w:style w:type="paragraph" w:customStyle="1" w:styleId="afb">
    <w:name w:val="Знак"/>
    <w:basedOn w:val="a"/>
    <w:rsid w:val="00622C93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2pt">
    <w:name w:val="Основной текст + Интервал 2 pt"/>
    <w:basedOn w:val="af5"/>
    <w:rsid w:val="00622C93"/>
    <w:rPr>
      <w:spacing w:val="40"/>
      <w:sz w:val="26"/>
      <w:szCs w:val="26"/>
      <w:shd w:val="clear" w:color="auto" w:fill="FFFFFF"/>
    </w:rPr>
  </w:style>
  <w:style w:type="paragraph" w:customStyle="1" w:styleId="afc">
    <w:name w:val="Нормальный (таблица)"/>
    <w:basedOn w:val="a"/>
    <w:next w:val="a"/>
    <w:uiPriority w:val="99"/>
    <w:rsid w:val="00E72E4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pravo.ru/entity/get/14975959/37995531/?entity_id=286859779&amp;entity_id=286859779" TargetMode="External"/><Relationship Id="rId13" Type="http://schemas.openxmlformats.org/officeDocument/2006/relationships/hyperlink" Target="http://docs.pravo.ru/entity/get/80829989/92604734/?line_id=24&amp;entity_id=3044749477&amp;entity_id=304474947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pravo.ru/entity/get/14975959/37995531/?entity_id=286859779&amp;entity_id=286859779" TargetMode="External"/><Relationship Id="rId12" Type="http://schemas.openxmlformats.org/officeDocument/2006/relationships/hyperlink" Target="http://docs.pravo.ru/entity/get/80829989/92604734/?line_id=23&amp;entity_id=3044749476&amp;entity_id=3044749476" TargetMode="External"/><Relationship Id="rId1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pravo.ru/entity/get/80829989/92604734/?line_id=24&amp;entity_id=3044749477&amp;entity_id=3044749477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hyperlink" Target="http://docs.pravo.ru/entity/get/80829989/92604734/?line_id=23&amp;entity_id=3044749476&amp;entity_id=304474947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pravo.ru/entity/get/80829989/92604734/?line_id=14&amp;entity_id=3044749467&amp;entity_id=3044749467" TargetMode="External"/><Relationship Id="rId14" Type="http://schemas.openxmlformats.org/officeDocument/2006/relationships/hyperlink" Target="http://docs.pravo.ru/entity/get/9/45479890/?entity_id=1271223108&amp;entity_id=1271223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4684</Words>
  <Characters>26703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31325</CharactersWithSpaces>
  <SharedDoc>false</SharedDoc>
  <HLinks>
    <vt:vector size="78" baseType="variant">
      <vt:variant>
        <vt:i4>2883663</vt:i4>
      </vt:variant>
      <vt:variant>
        <vt:i4>36</vt:i4>
      </vt:variant>
      <vt:variant>
        <vt:i4>0</vt:i4>
      </vt:variant>
      <vt:variant>
        <vt:i4>5</vt:i4>
      </vt:variant>
      <vt:variant>
        <vt:lpwstr>http://docs.pravo.ru/entity/get/80829989/92604734/?line_id=24&amp;entity_id=3044749477&amp;entity_id=3044749477</vt:lpwstr>
      </vt:variant>
      <vt:variant>
        <vt:lpwstr/>
      </vt:variant>
      <vt:variant>
        <vt:i4>2949192</vt:i4>
      </vt:variant>
      <vt:variant>
        <vt:i4>33</vt:i4>
      </vt:variant>
      <vt:variant>
        <vt:i4>0</vt:i4>
      </vt:variant>
      <vt:variant>
        <vt:i4>5</vt:i4>
      </vt:variant>
      <vt:variant>
        <vt:lpwstr>http://docs.pravo.ru/entity/get/80829989/92604734/?line_id=23&amp;entity_id=3044749476&amp;entity_id=3044749476</vt:lpwstr>
      </vt:variant>
      <vt:variant>
        <vt:lpwstr/>
      </vt:variant>
      <vt:variant>
        <vt:i4>3932200</vt:i4>
      </vt:variant>
      <vt:variant>
        <vt:i4>30</vt:i4>
      </vt:variant>
      <vt:variant>
        <vt:i4>0</vt:i4>
      </vt:variant>
      <vt:variant>
        <vt:i4>5</vt:i4>
      </vt:variant>
      <vt:variant>
        <vt:lpwstr>http://docs.pravo.ru/entity/get/9/45479890/?entity_id=1271223108&amp;entity_id=1271223108</vt:lpwstr>
      </vt:variant>
      <vt:variant>
        <vt:lpwstr/>
      </vt:variant>
      <vt:variant>
        <vt:i4>2883663</vt:i4>
      </vt:variant>
      <vt:variant>
        <vt:i4>27</vt:i4>
      </vt:variant>
      <vt:variant>
        <vt:i4>0</vt:i4>
      </vt:variant>
      <vt:variant>
        <vt:i4>5</vt:i4>
      </vt:variant>
      <vt:variant>
        <vt:lpwstr>http://docs.pravo.ru/entity/get/80829989/92604734/?line_id=24&amp;entity_id=3044749477&amp;entity_id=3044749477</vt:lpwstr>
      </vt:variant>
      <vt:variant>
        <vt:lpwstr/>
      </vt:variant>
      <vt:variant>
        <vt:i4>2949192</vt:i4>
      </vt:variant>
      <vt:variant>
        <vt:i4>24</vt:i4>
      </vt:variant>
      <vt:variant>
        <vt:i4>0</vt:i4>
      </vt:variant>
      <vt:variant>
        <vt:i4>5</vt:i4>
      </vt:variant>
      <vt:variant>
        <vt:lpwstr>http://docs.pravo.ru/entity/get/80829989/92604734/?line_id=23&amp;entity_id=3044749476&amp;entity_id=3044749476</vt:lpwstr>
      </vt:variant>
      <vt:variant>
        <vt:lpwstr/>
      </vt:variant>
      <vt:variant>
        <vt:i4>3014734</vt:i4>
      </vt:variant>
      <vt:variant>
        <vt:i4>21</vt:i4>
      </vt:variant>
      <vt:variant>
        <vt:i4>0</vt:i4>
      </vt:variant>
      <vt:variant>
        <vt:i4>5</vt:i4>
      </vt:variant>
      <vt:variant>
        <vt:lpwstr>http://docs.pravo.ru/entity/get/80829989/92604734/?line_id=14&amp;entity_id=3044749467&amp;entity_id=3044749467</vt:lpwstr>
      </vt:variant>
      <vt:variant>
        <vt:lpwstr/>
      </vt:variant>
      <vt:variant>
        <vt:i4>8192111</vt:i4>
      </vt:variant>
      <vt:variant>
        <vt:i4>18</vt:i4>
      </vt:variant>
      <vt:variant>
        <vt:i4>0</vt:i4>
      </vt:variant>
      <vt:variant>
        <vt:i4>5</vt:i4>
      </vt:variant>
      <vt:variant>
        <vt:lpwstr>http://docs.pravo.ru/entity/get/14975959/37995531/?entity_id=286859779&amp;entity_id=286859779</vt:lpwstr>
      </vt:variant>
      <vt:variant>
        <vt:lpwstr/>
      </vt:variant>
      <vt:variant>
        <vt:i4>8192111</vt:i4>
      </vt:variant>
      <vt:variant>
        <vt:i4>15</vt:i4>
      </vt:variant>
      <vt:variant>
        <vt:i4>0</vt:i4>
      </vt:variant>
      <vt:variant>
        <vt:i4>5</vt:i4>
      </vt:variant>
      <vt:variant>
        <vt:lpwstr>http://docs.pravo.ru/entity/get/14975959/37995531/?entity_id=286859779&amp;entity_id=286859779</vt:lpwstr>
      </vt:variant>
      <vt:variant>
        <vt:lpwstr/>
      </vt:variant>
      <vt:variant>
        <vt:i4>5111899</vt:i4>
      </vt:variant>
      <vt:variant>
        <vt:i4>12</vt:i4>
      </vt:variant>
      <vt:variant>
        <vt:i4>0</vt:i4>
      </vt:variant>
      <vt:variant>
        <vt:i4>5</vt:i4>
      </vt:variant>
      <vt:variant>
        <vt:lpwstr>http://docs.pravo.ru/entity/get/33/74862621/?entity_id=214597&amp;relation_id=572373a9b9b4eb9d728b4982&amp;entity_id=214597&amp;relation_id=572373a9b9b4eb9d728b4982</vt:lpwstr>
      </vt:variant>
      <vt:variant>
        <vt:lpwstr/>
      </vt:variant>
      <vt:variant>
        <vt:i4>2293811</vt:i4>
      </vt:variant>
      <vt:variant>
        <vt:i4>9</vt:i4>
      </vt:variant>
      <vt:variant>
        <vt:i4>0</vt:i4>
      </vt:variant>
      <vt:variant>
        <vt:i4>5</vt:i4>
      </vt:variant>
      <vt:variant>
        <vt:lpwstr>http://docs.pravo.ru/entity/get/32805940/95390998/?entity_id=1042484114&amp;entity_id=1042484114</vt:lpwstr>
      </vt:variant>
      <vt:variant>
        <vt:lpwstr/>
      </vt:variant>
      <vt:variant>
        <vt:i4>2293811</vt:i4>
      </vt:variant>
      <vt:variant>
        <vt:i4>6</vt:i4>
      </vt:variant>
      <vt:variant>
        <vt:i4>0</vt:i4>
      </vt:variant>
      <vt:variant>
        <vt:i4>5</vt:i4>
      </vt:variant>
      <vt:variant>
        <vt:lpwstr>http://docs.pravo.ru/entity/get/32805940/95390998/?entity_id=1042484114&amp;entity_id=1042484114</vt:lpwstr>
      </vt:variant>
      <vt:variant>
        <vt:lpwstr/>
      </vt:variant>
      <vt:variant>
        <vt:i4>2490425</vt:i4>
      </vt:variant>
      <vt:variant>
        <vt:i4>3</vt:i4>
      </vt:variant>
      <vt:variant>
        <vt:i4>0</vt:i4>
      </vt:variant>
      <vt:variant>
        <vt:i4>5</vt:i4>
      </vt:variant>
      <vt:variant>
        <vt:lpwstr>http://docs.pravo.ru/entity/get/3116/24825480/?entity_id=191294&amp;entity_id=191294</vt:lpwstr>
      </vt:variant>
      <vt:variant>
        <vt:lpwstr/>
      </vt:variant>
      <vt:variant>
        <vt:i4>2490425</vt:i4>
      </vt:variant>
      <vt:variant>
        <vt:i4>0</vt:i4>
      </vt:variant>
      <vt:variant>
        <vt:i4>0</vt:i4>
      </vt:variant>
      <vt:variant>
        <vt:i4>5</vt:i4>
      </vt:variant>
      <vt:variant>
        <vt:lpwstr>http://docs.pravo.ru/entity/get/3116/24825480/?entity_id=191294&amp;entity_id=191294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br051283vla@gmail.com</cp:lastModifiedBy>
  <cp:revision>4</cp:revision>
  <cp:lastPrinted>2022-02-02T13:12:00Z</cp:lastPrinted>
  <dcterms:created xsi:type="dcterms:W3CDTF">2024-01-11T13:16:00Z</dcterms:created>
  <dcterms:modified xsi:type="dcterms:W3CDTF">2024-06-26T06:47:00Z</dcterms:modified>
</cp:coreProperties>
</file>